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A0C72" w14:textId="77777777" w:rsidR="005758E9" w:rsidRPr="00544746" w:rsidRDefault="00882CB0" w:rsidP="00127D4C">
      <w:pPr>
        <w:keepNext/>
        <w:jc w:val="center"/>
        <w:rPr>
          <w:sz w:val="32"/>
          <w:szCs w:val="32"/>
        </w:rPr>
      </w:pPr>
      <w:bookmarkStart w:id="0" w:name="_Hlk874249"/>
      <w:r w:rsidRPr="00544746">
        <w:rPr>
          <w:b/>
          <w:sz w:val="32"/>
          <w:szCs w:val="32"/>
        </w:rPr>
        <w:t>Northwest Public Power Association</w:t>
      </w:r>
    </w:p>
    <w:p w14:paraId="060C7B23" w14:textId="5B9BAB5B" w:rsidR="007A6121" w:rsidRPr="007A6121" w:rsidRDefault="007118EE" w:rsidP="00127D4C">
      <w:pPr>
        <w:jc w:val="center"/>
        <w:rPr>
          <w:rFonts w:eastAsia="Times New Roman"/>
          <w:sz w:val="32"/>
          <w:szCs w:val="32"/>
          <w:lang w:val="en"/>
        </w:rPr>
      </w:pPr>
      <w:r>
        <w:rPr>
          <w:rFonts w:eastAsia="Times New Roman"/>
          <w:b/>
          <w:bCs/>
          <w:sz w:val="32"/>
          <w:szCs w:val="32"/>
          <w:lang w:val="en"/>
        </w:rPr>
        <w:t xml:space="preserve">Resolution </w:t>
      </w:r>
      <w:del w:id="1" w:author="Author">
        <w:r w:rsidR="00A42371" w:rsidDel="00092716">
          <w:rPr>
            <w:rFonts w:eastAsia="Times New Roman"/>
            <w:b/>
            <w:bCs/>
            <w:sz w:val="32"/>
            <w:szCs w:val="32"/>
            <w:lang w:val="en"/>
          </w:rPr>
          <w:delText>202</w:delText>
        </w:r>
        <w:r w:rsidR="00350EC4" w:rsidDel="00092716">
          <w:rPr>
            <w:rFonts w:eastAsia="Times New Roman"/>
            <w:b/>
            <w:bCs/>
            <w:sz w:val="32"/>
            <w:szCs w:val="32"/>
            <w:lang w:val="en"/>
          </w:rPr>
          <w:delText>2</w:delText>
        </w:r>
      </w:del>
      <w:ins w:id="2" w:author="Author">
        <w:r w:rsidR="00092716">
          <w:rPr>
            <w:rFonts w:eastAsia="Times New Roman"/>
            <w:b/>
            <w:bCs/>
            <w:sz w:val="32"/>
            <w:szCs w:val="32"/>
            <w:lang w:val="en"/>
          </w:rPr>
          <w:t>2023</w:t>
        </w:r>
      </w:ins>
      <w:r w:rsidR="007A6121" w:rsidRPr="007A6121">
        <w:rPr>
          <w:rFonts w:eastAsia="Times New Roman"/>
          <w:b/>
          <w:bCs/>
          <w:sz w:val="32"/>
          <w:szCs w:val="32"/>
          <w:lang w:val="en"/>
        </w:rPr>
        <w:t>-</w:t>
      </w:r>
      <w:r w:rsidR="006C2EE1">
        <w:rPr>
          <w:rFonts w:eastAsia="Times New Roman"/>
          <w:b/>
          <w:bCs/>
          <w:sz w:val="32"/>
          <w:szCs w:val="32"/>
          <w:lang w:val="en"/>
        </w:rPr>
        <w:t>1</w:t>
      </w:r>
      <w:r w:rsidR="00526F62">
        <w:rPr>
          <w:rFonts w:eastAsia="Times New Roman"/>
          <w:b/>
          <w:bCs/>
          <w:sz w:val="32"/>
          <w:szCs w:val="32"/>
          <w:lang w:val="en"/>
        </w:rPr>
        <w:t>0</w:t>
      </w:r>
    </w:p>
    <w:p w14:paraId="27DC9BCC" w14:textId="2A14F61D" w:rsidR="007A6121" w:rsidRPr="007A6121" w:rsidRDefault="009F0D07" w:rsidP="00127D4C">
      <w:pPr>
        <w:jc w:val="center"/>
        <w:rPr>
          <w:rFonts w:eastAsia="Times New Roman"/>
          <w:sz w:val="32"/>
          <w:szCs w:val="32"/>
          <w:lang w:val="en"/>
        </w:rPr>
      </w:pPr>
      <w:r>
        <w:rPr>
          <w:rFonts w:eastAsia="Times New Roman"/>
          <w:b/>
          <w:bCs/>
          <w:sz w:val="32"/>
          <w:szCs w:val="32"/>
          <w:lang w:val="en"/>
        </w:rPr>
        <w:t xml:space="preserve">In Support of </w:t>
      </w:r>
      <w:r w:rsidR="00C863AC">
        <w:rPr>
          <w:rFonts w:eastAsia="Times New Roman"/>
          <w:b/>
          <w:bCs/>
          <w:sz w:val="32"/>
          <w:szCs w:val="32"/>
          <w:lang w:val="en"/>
        </w:rPr>
        <w:t xml:space="preserve">Advanced and </w:t>
      </w:r>
      <w:r>
        <w:rPr>
          <w:rFonts w:eastAsia="Times New Roman"/>
          <w:b/>
          <w:bCs/>
          <w:sz w:val="32"/>
          <w:szCs w:val="32"/>
          <w:lang w:val="en"/>
        </w:rPr>
        <w:t>Small Modular Reactors</w:t>
      </w:r>
    </w:p>
    <w:p w14:paraId="5551AFC8" w14:textId="77777777" w:rsidR="007A6121" w:rsidRDefault="007A6121" w:rsidP="00E11C28">
      <w:pPr>
        <w:rPr>
          <w:rFonts w:eastAsia="Times New Roman"/>
          <w:b/>
          <w:bCs/>
          <w:sz w:val="24"/>
          <w:szCs w:val="24"/>
          <w:lang w:val="en"/>
        </w:rPr>
      </w:pPr>
    </w:p>
    <w:p w14:paraId="39D18138" w14:textId="77777777" w:rsidR="007A6121" w:rsidRDefault="007A6121" w:rsidP="00E11C28">
      <w:pPr>
        <w:rPr>
          <w:rFonts w:eastAsia="Times New Roman"/>
          <w:b/>
          <w:bCs/>
          <w:sz w:val="24"/>
          <w:szCs w:val="24"/>
          <w:lang w:val="en"/>
        </w:rPr>
      </w:pPr>
      <w:r w:rsidRPr="007A6121">
        <w:rPr>
          <w:rFonts w:eastAsia="Times New Roman"/>
          <w:b/>
          <w:bCs/>
          <w:sz w:val="24"/>
          <w:szCs w:val="24"/>
          <w:lang w:val="en"/>
        </w:rPr>
        <w:t>Background</w:t>
      </w:r>
    </w:p>
    <w:p w14:paraId="69B20C22" w14:textId="690D6499" w:rsidR="00C858EB" w:rsidRDefault="00C858EB" w:rsidP="00F4374E">
      <w:pPr>
        <w:spacing w:line="276" w:lineRule="auto"/>
        <w:rPr>
          <w:rFonts w:eastAsia="Times New Roman"/>
          <w:bCs/>
          <w:sz w:val="24"/>
          <w:szCs w:val="24"/>
          <w:lang w:val="en"/>
        </w:rPr>
      </w:pPr>
      <w:r>
        <w:rPr>
          <w:rFonts w:eastAsia="Times New Roman"/>
          <w:bCs/>
          <w:sz w:val="24"/>
          <w:szCs w:val="24"/>
          <w:lang w:val="en"/>
        </w:rPr>
        <w:t>Small modular reactors (SMRs)</w:t>
      </w:r>
      <w:r w:rsidRPr="00C858EB">
        <w:rPr>
          <w:rFonts w:eastAsia="Times New Roman"/>
          <w:bCs/>
          <w:sz w:val="24"/>
          <w:szCs w:val="24"/>
          <w:lang w:val="en"/>
        </w:rPr>
        <w:t xml:space="preserve"> </w:t>
      </w:r>
      <w:r w:rsidR="00DE7286">
        <w:rPr>
          <w:rFonts w:eastAsia="Times New Roman"/>
          <w:bCs/>
          <w:sz w:val="24"/>
          <w:szCs w:val="24"/>
          <w:lang w:val="en"/>
        </w:rPr>
        <w:t xml:space="preserve">– nuclear generators </w:t>
      </w:r>
      <w:r w:rsidR="005C613F">
        <w:rPr>
          <w:rFonts w:eastAsia="Times New Roman"/>
          <w:bCs/>
          <w:sz w:val="24"/>
          <w:szCs w:val="24"/>
          <w:lang w:val="en"/>
        </w:rPr>
        <w:t xml:space="preserve">under </w:t>
      </w:r>
      <w:r w:rsidR="00DE7286">
        <w:rPr>
          <w:rFonts w:eastAsia="Times New Roman"/>
          <w:bCs/>
          <w:sz w:val="24"/>
          <w:szCs w:val="24"/>
          <w:lang w:val="en"/>
        </w:rPr>
        <w:t xml:space="preserve">300 MW that can be scaled to meet local needs – </w:t>
      </w:r>
      <w:r w:rsidR="00C863AC">
        <w:rPr>
          <w:rFonts w:eastAsia="Times New Roman"/>
          <w:bCs/>
          <w:sz w:val="24"/>
          <w:szCs w:val="24"/>
          <w:lang w:val="en"/>
        </w:rPr>
        <w:t xml:space="preserve">and advanced reactors </w:t>
      </w:r>
      <w:r w:rsidRPr="00C858EB">
        <w:rPr>
          <w:rFonts w:eastAsia="Times New Roman"/>
          <w:bCs/>
          <w:sz w:val="24"/>
          <w:szCs w:val="24"/>
          <w:lang w:val="en"/>
        </w:rPr>
        <w:t>are</w:t>
      </w:r>
      <w:r w:rsidR="00DE7286">
        <w:rPr>
          <w:rFonts w:eastAsia="Times New Roman"/>
          <w:bCs/>
          <w:sz w:val="24"/>
          <w:szCs w:val="24"/>
          <w:lang w:val="en"/>
        </w:rPr>
        <w:t xml:space="preserve"> </w:t>
      </w:r>
      <w:r w:rsidRPr="00C858EB">
        <w:rPr>
          <w:rFonts w:eastAsia="Times New Roman"/>
          <w:bCs/>
          <w:sz w:val="24"/>
          <w:szCs w:val="24"/>
          <w:lang w:val="en"/>
        </w:rPr>
        <w:t xml:space="preserve">an important addition to </w:t>
      </w:r>
      <w:r>
        <w:rPr>
          <w:rFonts w:eastAsia="Times New Roman"/>
          <w:bCs/>
          <w:sz w:val="24"/>
          <w:szCs w:val="24"/>
          <w:lang w:val="en"/>
        </w:rPr>
        <w:t xml:space="preserve">the </w:t>
      </w:r>
      <w:r w:rsidR="00A265AB">
        <w:rPr>
          <w:rFonts w:eastAsia="Times New Roman"/>
          <w:bCs/>
          <w:sz w:val="24"/>
          <w:szCs w:val="24"/>
          <w:lang w:val="en"/>
        </w:rPr>
        <w:t>n</w:t>
      </w:r>
      <w:r>
        <w:rPr>
          <w:rFonts w:eastAsia="Times New Roman"/>
          <w:bCs/>
          <w:sz w:val="24"/>
          <w:szCs w:val="24"/>
          <w:lang w:val="en"/>
        </w:rPr>
        <w:t>ation</w:t>
      </w:r>
      <w:r w:rsidRPr="00C858EB">
        <w:rPr>
          <w:rFonts w:eastAsia="Times New Roman"/>
          <w:bCs/>
          <w:sz w:val="24"/>
          <w:szCs w:val="24"/>
          <w:lang w:val="en"/>
        </w:rPr>
        <w:t xml:space="preserve">’s energy mix. </w:t>
      </w:r>
      <w:r w:rsidR="00C863AC">
        <w:rPr>
          <w:rFonts w:eastAsia="Times New Roman"/>
          <w:bCs/>
          <w:sz w:val="24"/>
          <w:szCs w:val="24"/>
          <w:lang w:val="en"/>
        </w:rPr>
        <w:t>These advanced technologies</w:t>
      </w:r>
      <w:r w:rsidRPr="00C858EB">
        <w:rPr>
          <w:rFonts w:eastAsia="Times New Roman"/>
          <w:bCs/>
          <w:sz w:val="24"/>
          <w:szCs w:val="24"/>
          <w:lang w:val="en"/>
        </w:rPr>
        <w:t xml:space="preserve"> </w:t>
      </w:r>
      <w:r w:rsidR="00F264D2">
        <w:rPr>
          <w:rFonts w:eastAsia="Times New Roman"/>
          <w:bCs/>
          <w:sz w:val="24"/>
          <w:szCs w:val="24"/>
          <w:lang w:val="en"/>
        </w:rPr>
        <w:t xml:space="preserve">can </w:t>
      </w:r>
      <w:r w:rsidR="00DE7286">
        <w:rPr>
          <w:rFonts w:eastAsia="Times New Roman"/>
          <w:bCs/>
          <w:sz w:val="24"/>
          <w:szCs w:val="24"/>
          <w:lang w:val="en"/>
        </w:rPr>
        <w:t>provide emissions-free baseload power</w:t>
      </w:r>
      <w:r w:rsidR="00BD4EDB">
        <w:rPr>
          <w:rFonts w:eastAsia="Times New Roman"/>
          <w:bCs/>
          <w:sz w:val="24"/>
          <w:szCs w:val="24"/>
          <w:lang w:val="en"/>
        </w:rPr>
        <w:t xml:space="preserve"> and </w:t>
      </w:r>
      <w:r w:rsidR="00CF0BCE">
        <w:rPr>
          <w:rFonts w:eastAsia="Times New Roman"/>
          <w:bCs/>
          <w:sz w:val="24"/>
          <w:szCs w:val="24"/>
          <w:lang w:val="en"/>
        </w:rPr>
        <w:t>numerous other benefits and applications</w:t>
      </w:r>
      <w:r w:rsidRPr="00C858EB">
        <w:rPr>
          <w:rFonts w:eastAsia="Times New Roman"/>
          <w:bCs/>
          <w:sz w:val="24"/>
          <w:szCs w:val="24"/>
          <w:lang w:val="en"/>
        </w:rPr>
        <w:t xml:space="preserve">. </w:t>
      </w:r>
    </w:p>
    <w:p w14:paraId="6E885A1A" w14:textId="77777777" w:rsidR="00C858EB" w:rsidRDefault="00C858EB" w:rsidP="00F4374E">
      <w:pPr>
        <w:spacing w:line="276" w:lineRule="auto"/>
        <w:rPr>
          <w:rFonts w:eastAsia="Times New Roman"/>
          <w:bCs/>
          <w:sz w:val="24"/>
          <w:szCs w:val="24"/>
          <w:lang w:val="en"/>
        </w:rPr>
      </w:pPr>
    </w:p>
    <w:p w14:paraId="7FF58AE8" w14:textId="77777777" w:rsidR="00C858EB" w:rsidRPr="00C858EB" w:rsidRDefault="00C858EB" w:rsidP="00F4374E">
      <w:pPr>
        <w:spacing w:line="276" w:lineRule="auto"/>
        <w:rPr>
          <w:rFonts w:eastAsia="Times New Roman"/>
          <w:bCs/>
          <w:sz w:val="24"/>
          <w:szCs w:val="24"/>
          <w:lang w:val="en"/>
        </w:rPr>
      </w:pPr>
      <w:r w:rsidRPr="00C858EB">
        <w:rPr>
          <w:rFonts w:eastAsia="Times New Roman"/>
          <w:bCs/>
          <w:sz w:val="24"/>
          <w:szCs w:val="24"/>
          <w:lang w:val="en"/>
        </w:rPr>
        <w:t>The U.S. Department of Energy has provided funding for the accelerated development and</w:t>
      </w:r>
    </w:p>
    <w:p w14:paraId="09DEE30A" w14:textId="29AA36D4" w:rsidR="00DE7286" w:rsidRDefault="00C858EB" w:rsidP="00F4374E">
      <w:pPr>
        <w:spacing w:line="276" w:lineRule="auto"/>
        <w:rPr>
          <w:rFonts w:eastAsia="Times New Roman"/>
          <w:bCs/>
          <w:sz w:val="24"/>
          <w:szCs w:val="24"/>
          <w:lang w:val="en"/>
        </w:rPr>
      </w:pPr>
      <w:r w:rsidRPr="00C858EB">
        <w:rPr>
          <w:rFonts w:eastAsia="Times New Roman"/>
          <w:bCs/>
          <w:sz w:val="24"/>
          <w:szCs w:val="24"/>
          <w:lang w:val="en"/>
        </w:rPr>
        <w:t>commercialization of SMRs</w:t>
      </w:r>
      <w:r w:rsidR="00526D00">
        <w:rPr>
          <w:rFonts w:eastAsia="Times New Roman"/>
          <w:bCs/>
          <w:sz w:val="24"/>
          <w:szCs w:val="24"/>
          <w:lang w:val="en"/>
        </w:rPr>
        <w:t>.</w:t>
      </w:r>
      <w:r w:rsidRPr="00C858EB">
        <w:rPr>
          <w:rFonts w:eastAsia="Times New Roman"/>
          <w:bCs/>
          <w:sz w:val="24"/>
          <w:szCs w:val="24"/>
          <w:lang w:val="en"/>
        </w:rPr>
        <w:t xml:space="preserve"> </w:t>
      </w:r>
      <w:r w:rsidR="00DE6F76">
        <w:rPr>
          <w:rFonts w:eastAsia="Times New Roman"/>
          <w:bCs/>
          <w:sz w:val="24"/>
          <w:szCs w:val="24"/>
          <w:lang w:val="en"/>
        </w:rPr>
        <w:t xml:space="preserve"> </w:t>
      </w:r>
      <w:r w:rsidR="00F264D2">
        <w:rPr>
          <w:rFonts w:eastAsia="Times New Roman"/>
          <w:bCs/>
          <w:sz w:val="24"/>
          <w:szCs w:val="24"/>
          <w:lang w:val="en"/>
        </w:rPr>
        <w:t xml:space="preserve">An SMR </w:t>
      </w:r>
      <w:r w:rsidR="00526D00">
        <w:rPr>
          <w:rFonts w:eastAsia="Times New Roman"/>
          <w:bCs/>
          <w:sz w:val="24"/>
          <w:szCs w:val="24"/>
          <w:lang w:val="en"/>
        </w:rPr>
        <w:t>project</w:t>
      </w:r>
      <w:r w:rsidR="00DE6F76">
        <w:rPr>
          <w:rFonts w:eastAsia="Times New Roman"/>
          <w:bCs/>
          <w:sz w:val="24"/>
          <w:szCs w:val="24"/>
          <w:lang w:val="en"/>
        </w:rPr>
        <w:t xml:space="preserve"> </w:t>
      </w:r>
      <w:r w:rsidR="00F264D2">
        <w:rPr>
          <w:rFonts w:eastAsia="Times New Roman"/>
          <w:bCs/>
          <w:sz w:val="24"/>
          <w:szCs w:val="24"/>
          <w:lang w:val="en"/>
        </w:rPr>
        <w:t>is</w:t>
      </w:r>
      <w:r w:rsidR="00DE6F76">
        <w:rPr>
          <w:rFonts w:eastAsia="Times New Roman"/>
          <w:bCs/>
          <w:sz w:val="24"/>
          <w:szCs w:val="24"/>
          <w:lang w:val="en"/>
        </w:rPr>
        <w:t xml:space="preserve"> moving through the licensing process at the Nuclear Regulatory Commission,</w:t>
      </w:r>
      <w:r w:rsidR="00DE7286">
        <w:rPr>
          <w:rFonts w:eastAsia="Times New Roman"/>
          <w:bCs/>
          <w:sz w:val="24"/>
          <w:szCs w:val="24"/>
          <w:lang w:val="en"/>
        </w:rPr>
        <w:t xml:space="preserve"> </w:t>
      </w:r>
      <w:r w:rsidR="00F264D2">
        <w:rPr>
          <w:rFonts w:eastAsia="Times New Roman"/>
          <w:bCs/>
          <w:sz w:val="24"/>
          <w:szCs w:val="24"/>
          <w:lang w:val="en"/>
        </w:rPr>
        <w:t xml:space="preserve">for a reactor to be located at the </w:t>
      </w:r>
      <w:r w:rsidR="00A7058A">
        <w:rPr>
          <w:rFonts w:eastAsia="Times New Roman"/>
          <w:bCs/>
          <w:sz w:val="24"/>
          <w:szCs w:val="24"/>
          <w:lang w:val="en"/>
        </w:rPr>
        <w:t>Idaho National Lab</w:t>
      </w:r>
      <w:r w:rsidR="00DA5A28">
        <w:rPr>
          <w:rFonts w:eastAsia="Times New Roman"/>
          <w:bCs/>
          <w:sz w:val="24"/>
          <w:szCs w:val="24"/>
          <w:lang w:val="en"/>
        </w:rPr>
        <w:t>oratory</w:t>
      </w:r>
      <w:r w:rsidR="00F264D2">
        <w:rPr>
          <w:rFonts w:eastAsia="Times New Roman"/>
          <w:bCs/>
          <w:sz w:val="24"/>
          <w:szCs w:val="24"/>
          <w:lang w:val="en"/>
        </w:rPr>
        <w:t xml:space="preserve"> site</w:t>
      </w:r>
      <w:r w:rsidR="00614A66">
        <w:rPr>
          <w:rFonts w:eastAsia="Times New Roman"/>
          <w:bCs/>
          <w:sz w:val="24"/>
          <w:szCs w:val="24"/>
          <w:lang w:val="en"/>
        </w:rPr>
        <w:t xml:space="preserve"> near</w:t>
      </w:r>
      <w:r w:rsidR="00A7058A">
        <w:rPr>
          <w:rFonts w:eastAsia="Times New Roman"/>
          <w:bCs/>
          <w:sz w:val="24"/>
          <w:szCs w:val="24"/>
          <w:lang w:val="en"/>
        </w:rPr>
        <w:t xml:space="preserve"> Idaho Falls</w:t>
      </w:r>
      <w:r w:rsidR="00F264D2">
        <w:rPr>
          <w:rFonts w:eastAsia="Times New Roman"/>
          <w:bCs/>
          <w:sz w:val="24"/>
          <w:szCs w:val="24"/>
          <w:lang w:val="en"/>
        </w:rPr>
        <w:t>.</w:t>
      </w:r>
      <w:r w:rsidR="00A7058A">
        <w:rPr>
          <w:rFonts w:eastAsia="Times New Roman"/>
          <w:bCs/>
          <w:sz w:val="24"/>
          <w:szCs w:val="24"/>
          <w:lang w:val="en"/>
        </w:rPr>
        <w:t xml:space="preserve"> The project is s</w:t>
      </w:r>
      <w:r w:rsidR="00614A66">
        <w:rPr>
          <w:rFonts w:eastAsia="Times New Roman"/>
          <w:bCs/>
          <w:sz w:val="24"/>
          <w:szCs w:val="24"/>
          <w:lang w:val="en"/>
        </w:rPr>
        <w:t>chedu</w:t>
      </w:r>
      <w:r w:rsidR="005C613F">
        <w:rPr>
          <w:rFonts w:eastAsia="Times New Roman"/>
          <w:bCs/>
          <w:sz w:val="24"/>
          <w:szCs w:val="24"/>
          <w:lang w:val="en"/>
        </w:rPr>
        <w:t>l</w:t>
      </w:r>
      <w:r w:rsidR="00A7058A">
        <w:rPr>
          <w:rFonts w:eastAsia="Times New Roman"/>
          <w:bCs/>
          <w:sz w:val="24"/>
          <w:szCs w:val="24"/>
          <w:lang w:val="en"/>
        </w:rPr>
        <w:t xml:space="preserve">ed to connect to the grid in </w:t>
      </w:r>
      <w:r w:rsidR="00731729">
        <w:rPr>
          <w:rFonts w:eastAsia="Times New Roman"/>
          <w:bCs/>
          <w:sz w:val="24"/>
          <w:szCs w:val="24"/>
          <w:lang w:val="en"/>
        </w:rPr>
        <w:t>2029</w:t>
      </w:r>
      <w:r w:rsidR="00A7058A">
        <w:rPr>
          <w:rFonts w:eastAsia="Times New Roman"/>
          <w:bCs/>
          <w:sz w:val="24"/>
          <w:szCs w:val="24"/>
          <w:lang w:val="en"/>
        </w:rPr>
        <w:t>.</w:t>
      </w:r>
      <w:r w:rsidR="00A42371">
        <w:rPr>
          <w:rFonts w:eastAsia="Times New Roman"/>
          <w:bCs/>
          <w:sz w:val="24"/>
          <w:szCs w:val="24"/>
          <w:lang w:val="en"/>
        </w:rPr>
        <w:t xml:space="preserve">  </w:t>
      </w:r>
      <w:r w:rsidR="00C863AC">
        <w:rPr>
          <w:rFonts w:eastAsia="Times New Roman"/>
          <w:bCs/>
          <w:sz w:val="24"/>
          <w:szCs w:val="24"/>
          <w:lang w:val="en"/>
        </w:rPr>
        <w:t>DOE’s Advanced Reactor Demonstration Program (ARDP)</w:t>
      </w:r>
      <w:r w:rsidR="00350EC4">
        <w:rPr>
          <w:rFonts w:eastAsia="Times New Roman"/>
          <w:bCs/>
          <w:sz w:val="24"/>
          <w:szCs w:val="24"/>
          <w:lang w:val="en"/>
        </w:rPr>
        <w:t xml:space="preserve"> funds two demonstration projects</w:t>
      </w:r>
      <w:r w:rsidR="00964882">
        <w:rPr>
          <w:rFonts w:eastAsia="Times New Roman"/>
          <w:bCs/>
          <w:sz w:val="24"/>
          <w:szCs w:val="24"/>
          <w:lang w:val="en"/>
        </w:rPr>
        <w:t xml:space="preserve"> </w:t>
      </w:r>
      <w:r w:rsidR="00C863AC">
        <w:rPr>
          <w:rFonts w:eastAsia="Times New Roman"/>
          <w:bCs/>
          <w:sz w:val="24"/>
          <w:szCs w:val="24"/>
          <w:lang w:val="en"/>
        </w:rPr>
        <w:t>expected to be sited in the Pacific Northwest and be in operation by the end of this decade.</w:t>
      </w:r>
    </w:p>
    <w:p w14:paraId="46B8BABE" w14:textId="77777777" w:rsidR="00DE7286" w:rsidRPr="007D6EF2" w:rsidRDefault="00DE7286" w:rsidP="00F4374E">
      <w:pPr>
        <w:spacing w:line="276" w:lineRule="auto"/>
        <w:rPr>
          <w:rFonts w:eastAsia="Times New Roman"/>
          <w:bCs/>
          <w:sz w:val="24"/>
          <w:szCs w:val="24"/>
          <w:lang w:val="en"/>
        </w:rPr>
      </w:pPr>
    </w:p>
    <w:p w14:paraId="15DA7376" w14:textId="4BBB6480" w:rsidR="000C5E53" w:rsidDel="00EC661B" w:rsidRDefault="00FB210C" w:rsidP="00F4374E">
      <w:pPr>
        <w:spacing w:line="276" w:lineRule="auto"/>
        <w:rPr>
          <w:del w:id="3" w:author="Author"/>
          <w:rFonts w:eastAsia="Times New Roman"/>
          <w:bCs/>
          <w:sz w:val="24"/>
          <w:szCs w:val="24"/>
          <w:lang w:val="en"/>
        </w:rPr>
      </w:pPr>
      <w:r>
        <w:rPr>
          <w:rFonts w:eastAsia="Times New Roman"/>
          <w:bCs/>
          <w:sz w:val="24"/>
          <w:szCs w:val="24"/>
          <w:lang w:val="en"/>
        </w:rPr>
        <w:t xml:space="preserve">SMRs </w:t>
      </w:r>
      <w:r w:rsidR="00C863AC">
        <w:rPr>
          <w:rFonts w:eastAsia="Times New Roman"/>
          <w:bCs/>
          <w:sz w:val="24"/>
          <w:szCs w:val="24"/>
          <w:lang w:val="en"/>
        </w:rPr>
        <w:t xml:space="preserve">and advanced reactors </w:t>
      </w:r>
      <w:r>
        <w:rPr>
          <w:rFonts w:eastAsia="Times New Roman"/>
          <w:bCs/>
          <w:sz w:val="24"/>
          <w:szCs w:val="24"/>
          <w:lang w:val="en"/>
        </w:rPr>
        <w:t>c</w:t>
      </w:r>
      <w:r w:rsidR="00526D00">
        <w:rPr>
          <w:rFonts w:eastAsia="Times New Roman"/>
          <w:bCs/>
          <w:sz w:val="24"/>
          <w:szCs w:val="24"/>
          <w:lang w:val="en"/>
        </w:rPr>
        <w:t>an</w:t>
      </w:r>
      <w:r>
        <w:rPr>
          <w:rFonts w:eastAsia="Times New Roman"/>
          <w:bCs/>
          <w:sz w:val="24"/>
          <w:szCs w:val="24"/>
          <w:lang w:val="en"/>
        </w:rPr>
        <w:t xml:space="preserve"> provide highly resilient power to national security and mission critical activities.  </w:t>
      </w:r>
      <w:r w:rsidR="005E2C79">
        <w:rPr>
          <w:rFonts w:eastAsia="Times New Roman"/>
          <w:bCs/>
          <w:sz w:val="24"/>
          <w:szCs w:val="24"/>
          <w:lang w:val="en"/>
        </w:rPr>
        <w:t>E</w:t>
      </w:r>
      <w:r>
        <w:rPr>
          <w:rFonts w:eastAsia="Times New Roman"/>
          <w:bCs/>
          <w:sz w:val="24"/>
          <w:szCs w:val="24"/>
          <w:lang w:val="en"/>
        </w:rPr>
        <w:t xml:space="preserve">xisting authorities for </w:t>
      </w:r>
      <w:r w:rsidR="005E2C79">
        <w:rPr>
          <w:rFonts w:eastAsia="Times New Roman"/>
          <w:bCs/>
          <w:sz w:val="24"/>
          <w:szCs w:val="24"/>
          <w:lang w:val="en"/>
        </w:rPr>
        <w:t>f</w:t>
      </w:r>
      <w:r>
        <w:rPr>
          <w:rFonts w:eastAsia="Times New Roman"/>
          <w:bCs/>
          <w:sz w:val="24"/>
          <w:szCs w:val="24"/>
          <w:lang w:val="en"/>
        </w:rPr>
        <w:t>ederal power purchase agreements</w:t>
      </w:r>
      <w:r w:rsidR="00526D00">
        <w:rPr>
          <w:rFonts w:eastAsia="Times New Roman"/>
          <w:bCs/>
          <w:sz w:val="24"/>
          <w:szCs w:val="24"/>
          <w:lang w:val="en"/>
        </w:rPr>
        <w:t xml:space="preserve"> (PPAs)</w:t>
      </w:r>
      <w:r>
        <w:rPr>
          <w:rFonts w:eastAsia="Times New Roman"/>
          <w:bCs/>
          <w:sz w:val="24"/>
          <w:szCs w:val="24"/>
          <w:lang w:val="en"/>
        </w:rPr>
        <w:t xml:space="preserve"> and government policies </w:t>
      </w:r>
      <w:r w:rsidR="00526D00">
        <w:rPr>
          <w:rFonts w:eastAsia="Times New Roman"/>
          <w:bCs/>
          <w:sz w:val="24"/>
          <w:szCs w:val="24"/>
          <w:lang w:val="en"/>
        </w:rPr>
        <w:t>for</w:t>
      </w:r>
      <w:r>
        <w:rPr>
          <w:rFonts w:eastAsia="Times New Roman"/>
          <w:bCs/>
          <w:sz w:val="24"/>
          <w:szCs w:val="24"/>
          <w:lang w:val="en"/>
        </w:rPr>
        <w:t xml:space="preserve"> energy procurement </w:t>
      </w:r>
      <w:r w:rsidR="00731729">
        <w:rPr>
          <w:rFonts w:eastAsia="Times New Roman"/>
          <w:bCs/>
          <w:sz w:val="24"/>
          <w:szCs w:val="24"/>
          <w:lang w:val="en"/>
        </w:rPr>
        <w:t>could be enhanced to</w:t>
      </w:r>
      <w:r>
        <w:rPr>
          <w:rFonts w:eastAsia="Times New Roman"/>
          <w:bCs/>
          <w:sz w:val="24"/>
          <w:szCs w:val="24"/>
          <w:lang w:val="en"/>
        </w:rPr>
        <w:t xml:space="preserve"> </w:t>
      </w:r>
      <w:r w:rsidR="00526D00">
        <w:rPr>
          <w:rFonts w:eastAsia="Times New Roman"/>
          <w:bCs/>
          <w:sz w:val="24"/>
          <w:szCs w:val="24"/>
          <w:lang w:val="en"/>
        </w:rPr>
        <w:t xml:space="preserve">support </w:t>
      </w:r>
      <w:r>
        <w:rPr>
          <w:rFonts w:eastAsia="Times New Roman"/>
          <w:bCs/>
          <w:sz w:val="24"/>
          <w:szCs w:val="24"/>
          <w:lang w:val="en"/>
        </w:rPr>
        <w:t xml:space="preserve">a fair and level playing field for </w:t>
      </w:r>
      <w:r w:rsidR="00C863AC">
        <w:rPr>
          <w:rFonts w:eastAsia="Times New Roman"/>
          <w:bCs/>
          <w:sz w:val="24"/>
          <w:szCs w:val="24"/>
          <w:lang w:val="en"/>
        </w:rPr>
        <w:t xml:space="preserve">SMRs and </w:t>
      </w:r>
      <w:r>
        <w:rPr>
          <w:rFonts w:eastAsia="Times New Roman"/>
          <w:bCs/>
          <w:sz w:val="24"/>
          <w:szCs w:val="24"/>
          <w:lang w:val="en"/>
        </w:rPr>
        <w:t xml:space="preserve">advanced reactors.  The duration of PPAs </w:t>
      </w:r>
      <w:proofErr w:type="gramStart"/>
      <w:r>
        <w:rPr>
          <w:rFonts w:eastAsia="Times New Roman"/>
          <w:bCs/>
          <w:sz w:val="24"/>
          <w:szCs w:val="24"/>
          <w:lang w:val="en"/>
        </w:rPr>
        <w:t>are</w:t>
      </w:r>
      <w:proofErr w:type="gramEnd"/>
      <w:r>
        <w:rPr>
          <w:rFonts w:eastAsia="Times New Roman"/>
          <w:bCs/>
          <w:sz w:val="24"/>
          <w:szCs w:val="24"/>
          <w:lang w:val="en"/>
        </w:rPr>
        <w:t xml:space="preserve"> typically limited to 10 years o</w:t>
      </w:r>
      <w:r w:rsidR="003256D4">
        <w:rPr>
          <w:rFonts w:eastAsia="Times New Roman"/>
          <w:bCs/>
          <w:sz w:val="24"/>
          <w:szCs w:val="24"/>
          <w:lang w:val="en"/>
        </w:rPr>
        <w:t>r</w:t>
      </w:r>
      <w:r>
        <w:rPr>
          <w:rFonts w:eastAsia="Times New Roman"/>
          <w:bCs/>
          <w:sz w:val="24"/>
          <w:szCs w:val="24"/>
          <w:lang w:val="en"/>
        </w:rPr>
        <w:t xml:space="preserve"> less, far too short</w:t>
      </w:r>
      <w:r w:rsidR="003256D4">
        <w:rPr>
          <w:rFonts w:eastAsia="Times New Roman"/>
          <w:bCs/>
          <w:sz w:val="24"/>
          <w:szCs w:val="24"/>
          <w:lang w:val="en"/>
        </w:rPr>
        <w:t xml:space="preserve"> to</w:t>
      </w:r>
      <w:r>
        <w:rPr>
          <w:rFonts w:eastAsia="Times New Roman"/>
          <w:bCs/>
          <w:sz w:val="24"/>
          <w:szCs w:val="24"/>
          <w:lang w:val="en"/>
        </w:rPr>
        <w:t xml:space="preserve"> justify the investment in a generation asset that will be commissioned to operate for 40 years</w:t>
      </w:r>
      <w:r w:rsidR="00526D00">
        <w:rPr>
          <w:rFonts w:eastAsia="Times New Roman"/>
          <w:bCs/>
          <w:sz w:val="24"/>
          <w:szCs w:val="24"/>
          <w:lang w:val="en"/>
        </w:rPr>
        <w:t xml:space="preserve"> or more.</w:t>
      </w:r>
      <w:r>
        <w:rPr>
          <w:rFonts w:eastAsia="Times New Roman"/>
          <w:bCs/>
          <w:sz w:val="24"/>
          <w:szCs w:val="24"/>
          <w:lang w:val="en"/>
        </w:rPr>
        <w:t xml:space="preserve"> </w:t>
      </w:r>
      <w:r w:rsidR="005E2C79">
        <w:rPr>
          <w:rFonts w:eastAsia="Times New Roman"/>
          <w:bCs/>
          <w:sz w:val="24"/>
          <w:szCs w:val="24"/>
          <w:lang w:val="en"/>
        </w:rPr>
        <w:t>C</w:t>
      </w:r>
      <w:r>
        <w:rPr>
          <w:rFonts w:eastAsia="Times New Roman"/>
          <w:bCs/>
          <w:sz w:val="24"/>
          <w:szCs w:val="24"/>
          <w:lang w:val="en"/>
        </w:rPr>
        <w:t xml:space="preserve">omplex </w:t>
      </w:r>
      <w:r w:rsidR="005E2C79">
        <w:rPr>
          <w:rFonts w:eastAsia="Times New Roman"/>
          <w:bCs/>
          <w:sz w:val="24"/>
          <w:szCs w:val="24"/>
          <w:lang w:val="en"/>
        </w:rPr>
        <w:t xml:space="preserve">federal </w:t>
      </w:r>
      <w:r>
        <w:rPr>
          <w:rFonts w:eastAsia="Times New Roman"/>
          <w:bCs/>
          <w:sz w:val="24"/>
          <w:szCs w:val="24"/>
          <w:lang w:val="en"/>
        </w:rPr>
        <w:t xml:space="preserve">budgeting rules often require </w:t>
      </w:r>
      <w:r w:rsidR="005E2C79">
        <w:rPr>
          <w:rFonts w:eastAsia="Times New Roman"/>
          <w:bCs/>
          <w:sz w:val="24"/>
          <w:szCs w:val="24"/>
          <w:lang w:val="en"/>
        </w:rPr>
        <w:t>federal</w:t>
      </w:r>
      <w:r>
        <w:rPr>
          <w:rFonts w:eastAsia="Times New Roman"/>
          <w:bCs/>
          <w:sz w:val="24"/>
          <w:szCs w:val="24"/>
          <w:lang w:val="en"/>
        </w:rPr>
        <w:t xml:space="preserve"> agenc</w:t>
      </w:r>
      <w:r w:rsidR="005E2C79">
        <w:rPr>
          <w:rFonts w:eastAsia="Times New Roman"/>
          <w:bCs/>
          <w:sz w:val="24"/>
          <w:szCs w:val="24"/>
          <w:lang w:val="en"/>
        </w:rPr>
        <w:t xml:space="preserve">ies </w:t>
      </w:r>
      <w:r w:rsidR="000C5E53">
        <w:rPr>
          <w:rFonts w:eastAsia="Times New Roman"/>
          <w:bCs/>
          <w:sz w:val="24"/>
          <w:szCs w:val="24"/>
          <w:lang w:val="en"/>
        </w:rPr>
        <w:t xml:space="preserve">to fund the entire PPA in the first year, </w:t>
      </w:r>
      <w:r w:rsidR="00526D00">
        <w:rPr>
          <w:rFonts w:eastAsia="Times New Roman"/>
          <w:bCs/>
          <w:sz w:val="24"/>
          <w:szCs w:val="24"/>
          <w:lang w:val="en"/>
        </w:rPr>
        <w:t>significant</w:t>
      </w:r>
      <w:r w:rsidR="005E2C79">
        <w:rPr>
          <w:rFonts w:eastAsia="Times New Roman"/>
          <w:bCs/>
          <w:sz w:val="24"/>
          <w:szCs w:val="24"/>
          <w:lang w:val="en"/>
        </w:rPr>
        <w:t>ly</w:t>
      </w:r>
      <w:r w:rsidR="00526D00">
        <w:rPr>
          <w:rFonts w:eastAsia="Times New Roman"/>
          <w:bCs/>
          <w:sz w:val="24"/>
          <w:szCs w:val="24"/>
          <w:lang w:val="en"/>
        </w:rPr>
        <w:t xml:space="preserve"> constrain</w:t>
      </w:r>
      <w:r w:rsidR="005E2C79">
        <w:rPr>
          <w:rFonts w:eastAsia="Times New Roman"/>
          <w:bCs/>
          <w:sz w:val="24"/>
          <w:szCs w:val="24"/>
          <w:lang w:val="en"/>
        </w:rPr>
        <w:t>ing</w:t>
      </w:r>
      <w:r w:rsidR="00526D00">
        <w:rPr>
          <w:rFonts w:eastAsia="Times New Roman"/>
          <w:bCs/>
          <w:sz w:val="24"/>
          <w:szCs w:val="24"/>
          <w:lang w:val="en"/>
        </w:rPr>
        <w:t xml:space="preserve"> </w:t>
      </w:r>
      <w:r w:rsidR="005E2C79">
        <w:rPr>
          <w:rFonts w:eastAsia="Times New Roman"/>
          <w:bCs/>
          <w:sz w:val="24"/>
          <w:szCs w:val="24"/>
          <w:lang w:val="en"/>
        </w:rPr>
        <w:t>investment in</w:t>
      </w:r>
      <w:r w:rsidR="00D53844">
        <w:rPr>
          <w:rFonts w:eastAsia="Times New Roman"/>
          <w:bCs/>
          <w:sz w:val="24"/>
          <w:szCs w:val="24"/>
          <w:lang w:val="en"/>
        </w:rPr>
        <w:t xml:space="preserve"> </w:t>
      </w:r>
      <w:r w:rsidR="00526D00">
        <w:rPr>
          <w:rFonts w:eastAsia="Times New Roman"/>
          <w:bCs/>
          <w:sz w:val="24"/>
          <w:szCs w:val="24"/>
          <w:lang w:val="en"/>
        </w:rPr>
        <w:t>power purchase</w:t>
      </w:r>
      <w:r w:rsidR="000C5E53">
        <w:rPr>
          <w:rFonts w:eastAsia="Times New Roman"/>
          <w:bCs/>
          <w:sz w:val="24"/>
          <w:szCs w:val="24"/>
          <w:lang w:val="en"/>
        </w:rPr>
        <w:t xml:space="preserve"> contract</w:t>
      </w:r>
      <w:r w:rsidR="00D53844">
        <w:rPr>
          <w:rFonts w:eastAsia="Times New Roman"/>
          <w:bCs/>
          <w:sz w:val="24"/>
          <w:szCs w:val="24"/>
          <w:lang w:val="en"/>
        </w:rPr>
        <w:t>s</w:t>
      </w:r>
      <w:r w:rsidR="000C5E53">
        <w:rPr>
          <w:rFonts w:eastAsia="Times New Roman"/>
          <w:bCs/>
          <w:sz w:val="24"/>
          <w:szCs w:val="24"/>
          <w:lang w:val="en"/>
        </w:rPr>
        <w:t xml:space="preserve"> that would extend beyond 10 years. </w:t>
      </w:r>
      <w:del w:id="4" w:author="Author">
        <w:r w:rsidR="000C5E53" w:rsidDel="00EC661B">
          <w:rPr>
            <w:rFonts w:eastAsia="Times New Roman"/>
            <w:bCs/>
            <w:sz w:val="24"/>
            <w:szCs w:val="24"/>
            <w:lang w:val="en"/>
          </w:rPr>
          <w:delText xml:space="preserve"> </w:delText>
        </w:r>
      </w:del>
    </w:p>
    <w:p w14:paraId="36C427FE" w14:textId="6F0B7284" w:rsidR="000C5E53" w:rsidDel="00EC661B" w:rsidRDefault="000C5E53" w:rsidP="00F4374E">
      <w:pPr>
        <w:spacing w:line="276" w:lineRule="auto"/>
        <w:rPr>
          <w:del w:id="5" w:author="Author"/>
          <w:rFonts w:eastAsia="Times New Roman"/>
          <w:bCs/>
          <w:sz w:val="24"/>
          <w:szCs w:val="24"/>
          <w:lang w:val="en"/>
        </w:rPr>
      </w:pPr>
    </w:p>
    <w:p w14:paraId="0A9D0746" w14:textId="64066A16" w:rsidR="00624601" w:rsidRDefault="000C5E53" w:rsidP="00EC661B">
      <w:pPr>
        <w:spacing w:line="276" w:lineRule="auto"/>
        <w:rPr>
          <w:rFonts w:eastAsia="Times New Roman"/>
          <w:bCs/>
          <w:sz w:val="24"/>
          <w:szCs w:val="24"/>
          <w:lang w:val="en"/>
        </w:rPr>
      </w:pPr>
      <w:del w:id="6" w:author="Author">
        <w:r w:rsidDel="00EC661B">
          <w:rPr>
            <w:rFonts w:eastAsia="Times New Roman"/>
            <w:bCs/>
            <w:sz w:val="24"/>
            <w:szCs w:val="24"/>
            <w:lang w:val="en"/>
          </w:rPr>
          <w:delText xml:space="preserve">Finally, government policies that establish goals for greenhouse gas (GHG) emissions </w:delText>
        </w:r>
        <w:r w:rsidR="00731729" w:rsidDel="00EC661B">
          <w:rPr>
            <w:rFonts w:eastAsia="Times New Roman"/>
            <w:bCs/>
            <w:sz w:val="24"/>
            <w:szCs w:val="24"/>
            <w:lang w:val="en"/>
          </w:rPr>
          <w:delText>should</w:delText>
        </w:r>
        <w:r w:rsidR="005E2C79" w:rsidDel="00EC661B">
          <w:rPr>
            <w:rFonts w:eastAsia="Times New Roman"/>
            <w:bCs/>
            <w:sz w:val="24"/>
            <w:szCs w:val="24"/>
            <w:lang w:val="en"/>
          </w:rPr>
          <w:delText xml:space="preserve"> promote development of nuclear energy</w:delText>
        </w:r>
        <w:r w:rsidR="0043643D" w:rsidDel="00EC661B">
          <w:rPr>
            <w:rFonts w:eastAsia="Times New Roman"/>
            <w:bCs/>
            <w:sz w:val="24"/>
            <w:szCs w:val="24"/>
            <w:lang w:val="en"/>
          </w:rPr>
          <w:delText xml:space="preserve"> as a baseload complement to other carbon free energy sources</w:delText>
        </w:r>
        <w:r w:rsidR="00C44F9C" w:rsidDel="00EC661B">
          <w:rPr>
            <w:rFonts w:eastAsia="Times New Roman"/>
            <w:bCs/>
            <w:sz w:val="24"/>
            <w:szCs w:val="24"/>
            <w:lang w:val="en"/>
          </w:rPr>
          <w:delText>.</w:delText>
        </w:r>
        <w:r w:rsidR="00731729" w:rsidDel="00EC661B">
          <w:rPr>
            <w:rFonts w:eastAsia="Times New Roman"/>
            <w:bCs/>
            <w:sz w:val="24"/>
            <w:szCs w:val="24"/>
            <w:lang w:val="en"/>
          </w:rPr>
          <w:delText xml:space="preserve"> Advanced nuclear </w:delText>
        </w:r>
        <w:r w:rsidR="00526D00" w:rsidDel="00EC661B">
          <w:rPr>
            <w:rFonts w:eastAsia="Times New Roman"/>
            <w:bCs/>
            <w:sz w:val="24"/>
            <w:szCs w:val="24"/>
            <w:lang w:val="en"/>
          </w:rPr>
          <w:delText xml:space="preserve">energy </w:delText>
        </w:r>
        <w:r w:rsidR="005E2C79" w:rsidDel="00EC661B">
          <w:rPr>
            <w:rFonts w:eastAsia="Times New Roman"/>
            <w:bCs/>
            <w:sz w:val="24"/>
            <w:szCs w:val="24"/>
            <w:lang w:val="en"/>
          </w:rPr>
          <w:delText>is</w:delText>
        </w:r>
        <w:r w:rsidDel="00EC661B">
          <w:rPr>
            <w:rFonts w:eastAsia="Times New Roman"/>
            <w:bCs/>
            <w:sz w:val="24"/>
            <w:szCs w:val="24"/>
            <w:lang w:val="en"/>
          </w:rPr>
          <w:delText xml:space="preserve"> a clean source </w:delText>
        </w:r>
        <w:r w:rsidR="00D53844" w:rsidDel="00EC661B">
          <w:rPr>
            <w:rFonts w:eastAsia="Times New Roman"/>
            <w:bCs/>
            <w:sz w:val="24"/>
            <w:szCs w:val="24"/>
            <w:lang w:val="en"/>
          </w:rPr>
          <w:delText>of generation</w:delText>
        </w:r>
        <w:r w:rsidR="00500016" w:rsidDel="00EC661B">
          <w:rPr>
            <w:rFonts w:eastAsia="Times New Roman"/>
            <w:bCs/>
            <w:sz w:val="24"/>
            <w:szCs w:val="24"/>
            <w:lang w:val="en"/>
          </w:rPr>
          <w:delText xml:space="preserve"> and can be used to meet GHG emissions </w:delText>
        </w:r>
        <w:r w:rsidR="004056F5" w:rsidDel="00EC661B">
          <w:rPr>
            <w:rFonts w:eastAsia="Times New Roman"/>
            <w:bCs/>
            <w:sz w:val="24"/>
            <w:szCs w:val="24"/>
            <w:lang w:val="en"/>
          </w:rPr>
          <w:delText>targets</w:delText>
        </w:r>
        <w:r w:rsidR="00731729" w:rsidDel="00EC661B">
          <w:rPr>
            <w:rFonts w:eastAsia="Times New Roman"/>
            <w:bCs/>
            <w:sz w:val="24"/>
            <w:szCs w:val="24"/>
            <w:lang w:val="en"/>
          </w:rPr>
          <w:delText xml:space="preserve"> while providing reliability benefits to the grid, including integration of renewables and ramping capabilities</w:delText>
        </w:r>
        <w:r w:rsidR="004056F5" w:rsidDel="00EC661B">
          <w:rPr>
            <w:rFonts w:eastAsia="Times New Roman"/>
            <w:bCs/>
            <w:sz w:val="24"/>
            <w:szCs w:val="24"/>
            <w:lang w:val="en"/>
          </w:rPr>
          <w:delText>.</w:delText>
        </w:r>
        <w:r w:rsidDel="00EC661B">
          <w:rPr>
            <w:rFonts w:eastAsia="Times New Roman"/>
            <w:bCs/>
            <w:sz w:val="24"/>
            <w:szCs w:val="24"/>
            <w:lang w:val="en"/>
          </w:rPr>
          <w:delText xml:space="preserve">  </w:delText>
        </w:r>
      </w:del>
      <w:ins w:id="7" w:author="Author">
        <w:r w:rsidR="00EC661B">
          <w:rPr>
            <w:rFonts w:eastAsia="Times New Roman"/>
            <w:bCs/>
            <w:sz w:val="24"/>
            <w:szCs w:val="24"/>
            <w:lang w:val="en"/>
          </w:rPr>
          <w:t>Robust and consistent federal support for these first-of-a-kind and demonstration reactors is crucial to establish and commercialize this technology and to maintain our dominance in the global market for nuclear power.  In addition, many advanced designs require high-enriched, low-assay uranium (HALEU) as fuel, which is not produced domestically in quantities to support current projects, let alone the expected market.</w:t>
        </w:r>
      </w:ins>
    </w:p>
    <w:p w14:paraId="1A10DC15" w14:textId="77777777" w:rsidR="000334AF" w:rsidRPr="00461ABD" w:rsidRDefault="000334AF" w:rsidP="00F4374E">
      <w:pPr>
        <w:spacing w:line="276" w:lineRule="auto"/>
        <w:rPr>
          <w:rFonts w:cs="Calibri"/>
          <w:sz w:val="24"/>
          <w:szCs w:val="24"/>
        </w:rPr>
      </w:pPr>
    </w:p>
    <w:p w14:paraId="60038705" w14:textId="15273842" w:rsidR="007578E5" w:rsidRDefault="00E11C28" w:rsidP="00F4374E">
      <w:pPr>
        <w:spacing w:line="276" w:lineRule="auto"/>
        <w:rPr>
          <w:rFonts w:eastAsia="Times New Roman"/>
          <w:b/>
          <w:bCs/>
          <w:sz w:val="24"/>
          <w:szCs w:val="24"/>
          <w:lang w:val="en"/>
        </w:rPr>
      </w:pPr>
      <w:r w:rsidRPr="004D3DD8">
        <w:rPr>
          <w:rFonts w:eastAsia="Times New Roman"/>
          <w:b/>
          <w:bCs/>
          <w:sz w:val="24"/>
          <w:szCs w:val="24"/>
          <w:lang w:val="en"/>
        </w:rPr>
        <w:t>NWPPA’s Position</w:t>
      </w:r>
    </w:p>
    <w:p w14:paraId="1CA5ED22" w14:textId="77777777" w:rsidR="00604587" w:rsidRPr="00604587" w:rsidRDefault="00604587" w:rsidP="00F4374E">
      <w:pPr>
        <w:spacing w:line="276" w:lineRule="auto"/>
        <w:rPr>
          <w:rFonts w:eastAsia="Times New Roman"/>
          <w:b/>
          <w:bCs/>
          <w:sz w:val="24"/>
          <w:szCs w:val="24"/>
          <w:lang w:val="en"/>
        </w:rPr>
      </w:pPr>
    </w:p>
    <w:p w14:paraId="025FBFC9" w14:textId="6FDB9BF0" w:rsidR="00D86D06" w:rsidRDefault="00D86D06" w:rsidP="00AD45CF">
      <w:pPr>
        <w:pStyle w:val="ColorfulList-Accent11"/>
        <w:numPr>
          <w:ilvl w:val="0"/>
          <w:numId w:val="26"/>
        </w:numPr>
        <w:spacing w:after="200" w:line="276" w:lineRule="auto"/>
        <w:rPr>
          <w:rFonts w:eastAsia="Times New Roman"/>
          <w:sz w:val="24"/>
          <w:szCs w:val="24"/>
          <w:lang w:val="en"/>
        </w:rPr>
      </w:pPr>
      <w:r>
        <w:rPr>
          <w:rFonts w:eastAsia="Times New Roman"/>
          <w:sz w:val="24"/>
          <w:szCs w:val="24"/>
          <w:lang w:val="en"/>
        </w:rPr>
        <w:t>NWPPA supports</w:t>
      </w:r>
      <w:r w:rsidRPr="00D86D06">
        <w:rPr>
          <w:rFonts w:eastAsia="Times New Roman"/>
          <w:sz w:val="24"/>
          <w:szCs w:val="24"/>
          <w:lang w:val="en"/>
        </w:rPr>
        <w:t xml:space="preserve"> legislation, programs, incentives, and initiatives</w:t>
      </w:r>
      <w:r>
        <w:rPr>
          <w:rFonts w:eastAsia="Times New Roman"/>
          <w:sz w:val="24"/>
          <w:szCs w:val="24"/>
          <w:lang w:val="en"/>
        </w:rPr>
        <w:t xml:space="preserve"> </w:t>
      </w:r>
      <w:r w:rsidRPr="00D86D06">
        <w:rPr>
          <w:rFonts w:eastAsia="Times New Roman"/>
          <w:sz w:val="24"/>
          <w:szCs w:val="24"/>
          <w:lang w:val="en"/>
        </w:rPr>
        <w:t xml:space="preserve">that help facilitate accelerated SMR </w:t>
      </w:r>
      <w:r w:rsidR="00C863AC">
        <w:rPr>
          <w:rFonts w:eastAsia="Times New Roman"/>
          <w:sz w:val="24"/>
          <w:szCs w:val="24"/>
          <w:lang w:val="en"/>
        </w:rPr>
        <w:t xml:space="preserve">and advanced reactor </w:t>
      </w:r>
      <w:r w:rsidRPr="00D86D06">
        <w:rPr>
          <w:rFonts w:eastAsia="Times New Roman"/>
          <w:sz w:val="24"/>
          <w:szCs w:val="24"/>
          <w:lang w:val="en"/>
        </w:rPr>
        <w:t>development and commercialization.</w:t>
      </w:r>
      <w:r w:rsidR="00C863AC">
        <w:rPr>
          <w:rFonts w:eastAsia="Times New Roman"/>
          <w:sz w:val="24"/>
          <w:szCs w:val="24"/>
          <w:lang w:val="en"/>
        </w:rPr>
        <w:t xml:space="preserve"> NWPPA encourages continued and increasing appropriations to fund DOE programs for new reactor projects.</w:t>
      </w:r>
    </w:p>
    <w:p w14:paraId="2E4D23E3" w14:textId="022BB9E0" w:rsidR="009F21B3" w:rsidRPr="00D86D06" w:rsidRDefault="00C858EB" w:rsidP="00AD45CF">
      <w:pPr>
        <w:pStyle w:val="ColorfulList-Accent11"/>
        <w:numPr>
          <w:ilvl w:val="0"/>
          <w:numId w:val="26"/>
        </w:numPr>
        <w:spacing w:after="200" w:line="276" w:lineRule="auto"/>
        <w:rPr>
          <w:rFonts w:eastAsia="Times New Roman"/>
          <w:sz w:val="24"/>
          <w:szCs w:val="24"/>
          <w:lang w:val="en"/>
        </w:rPr>
      </w:pPr>
      <w:r w:rsidRPr="00D86D06">
        <w:rPr>
          <w:rFonts w:eastAsia="Times New Roman"/>
          <w:sz w:val="24"/>
          <w:szCs w:val="24"/>
          <w:lang w:val="en"/>
        </w:rPr>
        <w:t xml:space="preserve">NWPPA supports </w:t>
      </w:r>
      <w:r w:rsidR="00731729">
        <w:rPr>
          <w:rFonts w:eastAsia="Times New Roman"/>
          <w:sz w:val="24"/>
          <w:szCs w:val="24"/>
          <w:lang w:val="en"/>
        </w:rPr>
        <w:t xml:space="preserve">legislation </w:t>
      </w:r>
      <w:r w:rsidR="00526D00">
        <w:rPr>
          <w:rFonts w:eastAsia="Times New Roman"/>
          <w:sz w:val="24"/>
          <w:szCs w:val="24"/>
          <w:lang w:val="en"/>
        </w:rPr>
        <w:t xml:space="preserve">that will </w:t>
      </w:r>
      <w:del w:id="8" w:author="Author">
        <w:r w:rsidR="00526D00" w:rsidDel="00EC661B">
          <w:rPr>
            <w:rFonts w:eastAsia="Times New Roman"/>
            <w:sz w:val="24"/>
            <w:szCs w:val="24"/>
            <w:lang w:val="en"/>
          </w:rPr>
          <w:delText>modify power purchase parameters in support of long-term contracts beyond 10 years</w:delText>
        </w:r>
      </w:del>
      <w:ins w:id="9" w:author="Author">
        <w:r w:rsidR="00EC661B">
          <w:rPr>
            <w:rFonts w:eastAsia="Times New Roman"/>
            <w:sz w:val="24"/>
            <w:szCs w:val="24"/>
            <w:lang w:val="en"/>
          </w:rPr>
          <w:t>ensure a secure, domestic supply of HALEU</w:t>
        </w:r>
      </w:ins>
      <w:r w:rsidR="00DA5D80">
        <w:rPr>
          <w:rFonts w:eastAsia="Times New Roman"/>
          <w:sz w:val="24"/>
          <w:szCs w:val="24"/>
          <w:lang w:val="en"/>
        </w:rPr>
        <w:t xml:space="preserve">. </w:t>
      </w:r>
      <w:r w:rsidR="004526CB">
        <w:rPr>
          <w:rFonts w:eastAsia="Times New Roman"/>
          <w:sz w:val="24"/>
          <w:szCs w:val="24"/>
          <w:lang w:val="en"/>
        </w:rPr>
        <w:t xml:space="preserve"> </w:t>
      </w:r>
      <w:r w:rsidR="009F21B3" w:rsidRPr="00D86D06">
        <w:rPr>
          <w:rFonts w:eastAsia="Times New Roman"/>
          <w:sz w:val="24"/>
          <w:szCs w:val="24"/>
          <w:lang w:val="en"/>
        </w:rPr>
        <w:t xml:space="preserve"> </w:t>
      </w:r>
    </w:p>
    <w:p w14:paraId="1EA04C19" w14:textId="77777777" w:rsidR="00EA52DF" w:rsidRDefault="00EA52DF" w:rsidP="00AD45CF">
      <w:pPr>
        <w:pStyle w:val="ColorfulList-Accent11"/>
        <w:spacing w:after="200" w:line="276" w:lineRule="auto"/>
        <w:ind w:left="0"/>
        <w:rPr>
          <w:rFonts w:eastAsia="Times New Roman"/>
          <w:sz w:val="24"/>
          <w:szCs w:val="24"/>
          <w:lang w:val="en"/>
        </w:rPr>
      </w:pPr>
    </w:p>
    <w:p w14:paraId="5B103349" w14:textId="43177D9A" w:rsidR="00E56D56" w:rsidRPr="00F76D93" w:rsidRDefault="002A70F9" w:rsidP="00AD45CF">
      <w:pPr>
        <w:pStyle w:val="ColorfulList-Accent11"/>
        <w:spacing w:after="200" w:line="276" w:lineRule="auto"/>
        <w:ind w:left="0"/>
        <w:rPr>
          <w:rFonts w:eastAsia="Times New Roman"/>
          <w:sz w:val="24"/>
          <w:szCs w:val="24"/>
          <w:lang w:val="en"/>
        </w:rPr>
      </w:pPr>
      <w:r w:rsidRPr="004D3DD8">
        <w:rPr>
          <w:rFonts w:eastAsia="Times New Roman"/>
          <w:sz w:val="24"/>
          <w:szCs w:val="24"/>
          <w:lang w:val="en"/>
        </w:rPr>
        <w:t xml:space="preserve">Origination Date: </w:t>
      </w:r>
      <w:r w:rsidR="009F0D07">
        <w:rPr>
          <w:rFonts w:eastAsia="Times New Roman"/>
          <w:sz w:val="24"/>
          <w:szCs w:val="24"/>
          <w:lang w:val="en"/>
        </w:rPr>
        <w:t>2017</w:t>
      </w:r>
      <w:r w:rsidR="000C5E53">
        <w:rPr>
          <w:rFonts w:eastAsia="Times New Roman"/>
          <w:sz w:val="24"/>
          <w:szCs w:val="24"/>
          <w:lang w:val="en"/>
        </w:rPr>
        <w:t>, revised 2019</w:t>
      </w:r>
      <w:r w:rsidR="00964083">
        <w:rPr>
          <w:rFonts w:eastAsia="Times New Roman"/>
          <w:sz w:val="24"/>
          <w:szCs w:val="24"/>
          <w:lang w:val="en"/>
        </w:rPr>
        <w:t xml:space="preserve">, </w:t>
      </w:r>
      <w:r w:rsidR="00500016">
        <w:rPr>
          <w:rFonts w:eastAsia="Times New Roman"/>
          <w:sz w:val="24"/>
          <w:szCs w:val="24"/>
          <w:lang w:val="en"/>
        </w:rPr>
        <w:t>2020</w:t>
      </w:r>
      <w:r w:rsidR="00964882">
        <w:rPr>
          <w:rFonts w:eastAsia="Times New Roman"/>
          <w:sz w:val="24"/>
          <w:szCs w:val="24"/>
          <w:lang w:val="en"/>
        </w:rPr>
        <w:t>,</w:t>
      </w:r>
      <w:r w:rsidR="00964083">
        <w:rPr>
          <w:rFonts w:eastAsia="Times New Roman"/>
          <w:sz w:val="24"/>
          <w:szCs w:val="24"/>
          <w:lang w:val="en"/>
        </w:rPr>
        <w:t xml:space="preserve"> 2021</w:t>
      </w:r>
      <w:r w:rsidR="00964882">
        <w:rPr>
          <w:rFonts w:eastAsia="Times New Roman"/>
          <w:sz w:val="24"/>
          <w:szCs w:val="24"/>
          <w:lang w:val="en"/>
        </w:rPr>
        <w:t xml:space="preserve">, </w:t>
      </w:r>
      <w:del w:id="10" w:author="Author">
        <w:r w:rsidR="00964882" w:rsidDel="00925CC8">
          <w:rPr>
            <w:rFonts w:eastAsia="Times New Roman"/>
            <w:sz w:val="24"/>
            <w:szCs w:val="24"/>
            <w:lang w:val="en"/>
          </w:rPr>
          <w:delText xml:space="preserve">and </w:delText>
        </w:r>
      </w:del>
      <w:r w:rsidR="00964882">
        <w:rPr>
          <w:rFonts w:eastAsia="Times New Roman"/>
          <w:sz w:val="24"/>
          <w:szCs w:val="24"/>
          <w:lang w:val="en"/>
        </w:rPr>
        <w:t>2022</w:t>
      </w:r>
      <w:ins w:id="11" w:author="Author">
        <w:r w:rsidR="00925CC8">
          <w:rPr>
            <w:rFonts w:eastAsia="Times New Roman"/>
            <w:sz w:val="24"/>
            <w:szCs w:val="24"/>
            <w:lang w:val="en"/>
          </w:rPr>
          <w:t>, and 2023</w:t>
        </w:r>
      </w:ins>
      <w:r w:rsidR="00F4374E">
        <w:rPr>
          <w:rFonts w:eastAsia="Times New Roman"/>
          <w:sz w:val="24"/>
          <w:szCs w:val="24"/>
          <w:lang w:val="en"/>
        </w:rPr>
        <w:t>.</w:t>
      </w:r>
      <w:r w:rsidR="006C2EE1">
        <w:rPr>
          <w:rFonts w:eastAsia="Times New Roman"/>
          <w:sz w:val="24"/>
          <w:szCs w:val="24"/>
          <w:lang w:val="en"/>
        </w:rPr>
        <w:t xml:space="preserve"> </w:t>
      </w:r>
      <w:bookmarkEnd w:id="0"/>
    </w:p>
    <w:sectPr w:rsidR="00E56D56" w:rsidRPr="00F76D93" w:rsidSect="00A265AB">
      <w:headerReference w:type="even" r:id="rId8"/>
      <w:footerReference w:type="default" r:id="rId9"/>
      <w:pgSz w:w="12240" w:h="15840" w:code="1"/>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76102" w14:textId="77777777" w:rsidR="00BE7550" w:rsidRDefault="00BE7550" w:rsidP="005668B0">
      <w:r>
        <w:separator/>
      </w:r>
    </w:p>
  </w:endnote>
  <w:endnote w:type="continuationSeparator" w:id="0">
    <w:p w14:paraId="745BAEE9" w14:textId="77777777" w:rsidR="00BE7550" w:rsidRDefault="00BE7550" w:rsidP="00566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176403"/>
      <w:docPartObj>
        <w:docPartGallery w:val="Page Numbers (Bottom of Page)"/>
        <w:docPartUnique/>
      </w:docPartObj>
    </w:sdtPr>
    <w:sdtEndPr>
      <w:rPr>
        <w:noProof/>
      </w:rPr>
    </w:sdtEndPr>
    <w:sdtContent>
      <w:p w14:paraId="5C7C2FE5" w14:textId="4FE2A787" w:rsidR="00D671F3" w:rsidRDefault="00127D4C">
        <w:pPr>
          <w:pStyle w:val="Footer"/>
          <w:jc w:val="center"/>
        </w:pPr>
        <w:r>
          <w:rPr>
            <w:noProof/>
          </w:rPr>
          <w:t>1</w:t>
        </w:r>
      </w:p>
    </w:sdtContent>
  </w:sdt>
  <w:p w14:paraId="5D735D52" w14:textId="77777777" w:rsidR="00D671F3" w:rsidRDefault="00D671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51E17" w14:textId="77777777" w:rsidR="00BE7550" w:rsidRDefault="00BE7550" w:rsidP="005668B0">
      <w:r>
        <w:separator/>
      </w:r>
    </w:p>
  </w:footnote>
  <w:footnote w:type="continuationSeparator" w:id="0">
    <w:p w14:paraId="0F6191A3" w14:textId="77777777" w:rsidR="00BE7550" w:rsidRDefault="00BE7550" w:rsidP="005668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6CBCE" w14:textId="1C3BE932" w:rsidR="00D86D06" w:rsidRDefault="00D86D06" w:rsidP="005668B0">
    <w:pPr>
      <w:pStyle w:val="Header"/>
      <w:jc w:val="center"/>
    </w:pPr>
    <w:r>
      <w:t xml:space="preserve">Page 2- </w:t>
    </w:r>
    <w:r w:rsidR="00AD45CF">
      <w:t>SMR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5CCD98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245AB6"/>
    <w:multiLevelType w:val="hybridMultilevel"/>
    <w:tmpl w:val="88665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A0D19"/>
    <w:multiLevelType w:val="hybridMultilevel"/>
    <w:tmpl w:val="6A9EB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580DA1"/>
    <w:multiLevelType w:val="multilevel"/>
    <w:tmpl w:val="FB581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082A20"/>
    <w:multiLevelType w:val="hybridMultilevel"/>
    <w:tmpl w:val="933E5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1E34DF"/>
    <w:multiLevelType w:val="multilevel"/>
    <w:tmpl w:val="2F928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6722EB"/>
    <w:multiLevelType w:val="hybridMultilevel"/>
    <w:tmpl w:val="2A461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2C4874"/>
    <w:multiLevelType w:val="multilevel"/>
    <w:tmpl w:val="A67A4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515BB4"/>
    <w:multiLevelType w:val="hybridMultilevel"/>
    <w:tmpl w:val="806E6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4A4B38"/>
    <w:multiLevelType w:val="hybridMultilevel"/>
    <w:tmpl w:val="F54E7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88254F"/>
    <w:multiLevelType w:val="hybridMultilevel"/>
    <w:tmpl w:val="E5323EC6"/>
    <w:lvl w:ilvl="0" w:tplc="04090001">
      <w:start w:val="1"/>
      <w:numFmt w:val="bullet"/>
      <w:lvlText w:val=""/>
      <w:lvlJc w:val="left"/>
      <w:pPr>
        <w:ind w:left="1214" w:hanging="360"/>
      </w:pPr>
      <w:rPr>
        <w:rFonts w:ascii="Symbol" w:hAnsi="Symbol" w:hint="default"/>
      </w:rPr>
    </w:lvl>
    <w:lvl w:ilvl="1" w:tplc="04090003" w:tentative="1">
      <w:start w:val="1"/>
      <w:numFmt w:val="bullet"/>
      <w:lvlText w:val="o"/>
      <w:lvlJc w:val="left"/>
      <w:pPr>
        <w:ind w:left="1934" w:hanging="360"/>
      </w:pPr>
      <w:rPr>
        <w:rFonts w:ascii="Courier New" w:hAnsi="Courier New" w:cs="Courier New" w:hint="default"/>
      </w:rPr>
    </w:lvl>
    <w:lvl w:ilvl="2" w:tplc="04090005" w:tentative="1">
      <w:start w:val="1"/>
      <w:numFmt w:val="bullet"/>
      <w:lvlText w:val=""/>
      <w:lvlJc w:val="left"/>
      <w:pPr>
        <w:ind w:left="2654" w:hanging="360"/>
      </w:pPr>
      <w:rPr>
        <w:rFonts w:ascii="Wingdings" w:hAnsi="Wingdings" w:hint="default"/>
      </w:rPr>
    </w:lvl>
    <w:lvl w:ilvl="3" w:tplc="04090001" w:tentative="1">
      <w:start w:val="1"/>
      <w:numFmt w:val="bullet"/>
      <w:lvlText w:val=""/>
      <w:lvlJc w:val="left"/>
      <w:pPr>
        <w:ind w:left="3374" w:hanging="360"/>
      </w:pPr>
      <w:rPr>
        <w:rFonts w:ascii="Symbol" w:hAnsi="Symbol" w:hint="default"/>
      </w:rPr>
    </w:lvl>
    <w:lvl w:ilvl="4" w:tplc="04090003" w:tentative="1">
      <w:start w:val="1"/>
      <w:numFmt w:val="bullet"/>
      <w:lvlText w:val="o"/>
      <w:lvlJc w:val="left"/>
      <w:pPr>
        <w:ind w:left="4094" w:hanging="360"/>
      </w:pPr>
      <w:rPr>
        <w:rFonts w:ascii="Courier New" w:hAnsi="Courier New" w:cs="Courier New" w:hint="default"/>
      </w:rPr>
    </w:lvl>
    <w:lvl w:ilvl="5" w:tplc="04090005" w:tentative="1">
      <w:start w:val="1"/>
      <w:numFmt w:val="bullet"/>
      <w:lvlText w:val=""/>
      <w:lvlJc w:val="left"/>
      <w:pPr>
        <w:ind w:left="4814" w:hanging="360"/>
      </w:pPr>
      <w:rPr>
        <w:rFonts w:ascii="Wingdings" w:hAnsi="Wingdings" w:hint="default"/>
      </w:rPr>
    </w:lvl>
    <w:lvl w:ilvl="6" w:tplc="04090001" w:tentative="1">
      <w:start w:val="1"/>
      <w:numFmt w:val="bullet"/>
      <w:lvlText w:val=""/>
      <w:lvlJc w:val="left"/>
      <w:pPr>
        <w:ind w:left="5534" w:hanging="360"/>
      </w:pPr>
      <w:rPr>
        <w:rFonts w:ascii="Symbol" w:hAnsi="Symbol" w:hint="default"/>
      </w:rPr>
    </w:lvl>
    <w:lvl w:ilvl="7" w:tplc="04090003" w:tentative="1">
      <w:start w:val="1"/>
      <w:numFmt w:val="bullet"/>
      <w:lvlText w:val="o"/>
      <w:lvlJc w:val="left"/>
      <w:pPr>
        <w:ind w:left="6254" w:hanging="360"/>
      </w:pPr>
      <w:rPr>
        <w:rFonts w:ascii="Courier New" w:hAnsi="Courier New" w:cs="Courier New" w:hint="default"/>
      </w:rPr>
    </w:lvl>
    <w:lvl w:ilvl="8" w:tplc="04090005" w:tentative="1">
      <w:start w:val="1"/>
      <w:numFmt w:val="bullet"/>
      <w:lvlText w:val=""/>
      <w:lvlJc w:val="left"/>
      <w:pPr>
        <w:ind w:left="6974" w:hanging="360"/>
      </w:pPr>
      <w:rPr>
        <w:rFonts w:ascii="Wingdings" w:hAnsi="Wingdings" w:hint="default"/>
      </w:rPr>
    </w:lvl>
  </w:abstractNum>
  <w:abstractNum w:abstractNumId="11" w15:restartNumberingAfterBreak="0">
    <w:nsid w:val="39AF3E79"/>
    <w:multiLevelType w:val="hybridMultilevel"/>
    <w:tmpl w:val="CD0CF9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F4297E"/>
    <w:multiLevelType w:val="multilevel"/>
    <w:tmpl w:val="23386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D1647B7"/>
    <w:multiLevelType w:val="hybridMultilevel"/>
    <w:tmpl w:val="62CA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9B7087"/>
    <w:multiLevelType w:val="multilevel"/>
    <w:tmpl w:val="8EAA8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FA310AF"/>
    <w:multiLevelType w:val="hybridMultilevel"/>
    <w:tmpl w:val="DA8CA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E20E08"/>
    <w:multiLevelType w:val="hybridMultilevel"/>
    <w:tmpl w:val="9C4693FA"/>
    <w:lvl w:ilvl="0" w:tplc="0409000F">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D93700"/>
    <w:multiLevelType w:val="multilevel"/>
    <w:tmpl w:val="844E2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6F12569"/>
    <w:multiLevelType w:val="multilevel"/>
    <w:tmpl w:val="CDD63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355040"/>
    <w:multiLevelType w:val="hybridMultilevel"/>
    <w:tmpl w:val="B76C35D6"/>
    <w:lvl w:ilvl="0" w:tplc="04090001">
      <w:start w:val="1"/>
      <w:numFmt w:val="bullet"/>
      <w:lvlText w:val=""/>
      <w:lvlJc w:val="left"/>
      <w:pPr>
        <w:ind w:left="1214" w:hanging="360"/>
      </w:pPr>
      <w:rPr>
        <w:rFonts w:ascii="Symbol" w:hAnsi="Symbol" w:hint="default"/>
      </w:rPr>
    </w:lvl>
    <w:lvl w:ilvl="1" w:tplc="04090003" w:tentative="1">
      <w:start w:val="1"/>
      <w:numFmt w:val="bullet"/>
      <w:lvlText w:val="o"/>
      <w:lvlJc w:val="left"/>
      <w:pPr>
        <w:ind w:left="1934" w:hanging="360"/>
      </w:pPr>
      <w:rPr>
        <w:rFonts w:ascii="Courier New" w:hAnsi="Courier New" w:cs="Courier New" w:hint="default"/>
      </w:rPr>
    </w:lvl>
    <w:lvl w:ilvl="2" w:tplc="04090005" w:tentative="1">
      <w:start w:val="1"/>
      <w:numFmt w:val="bullet"/>
      <w:lvlText w:val=""/>
      <w:lvlJc w:val="left"/>
      <w:pPr>
        <w:ind w:left="2654" w:hanging="360"/>
      </w:pPr>
      <w:rPr>
        <w:rFonts w:ascii="Wingdings" w:hAnsi="Wingdings" w:hint="default"/>
      </w:rPr>
    </w:lvl>
    <w:lvl w:ilvl="3" w:tplc="04090001" w:tentative="1">
      <w:start w:val="1"/>
      <w:numFmt w:val="bullet"/>
      <w:lvlText w:val=""/>
      <w:lvlJc w:val="left"/>
      <w:pPr>
        <w:ind w:left="3374" w:hanging="360"/>
      </w:pPr>
      <w:rPr>
        <w:rFonts w:ascii="Symbol" w:hAnsi="Symbol" w:hint="default"/>
      </w:rPr>
    </w:lvl>
    <w:lvl w:ilvl="4" w:tplc="04090003" w:tentative="1">
      <w:start w:val="1"/>
      <w:numFmt w:val="bullet"/>
      <w:lvlText w:val="o"/>
      <w:lvlJc w:val="left"/>
      <w:pPr>
        <w:ind w:left="4094" w:hanging="360"/>
      </w:pPr>
      <w:rPr>
        <w:rFonts w:ascii="Courier New" w:hAnsi="Courier New" w:cs="Courier New" w:hint="default"/>
      </w:rPr>
    </w:lvl>
    <w:lvl w:ilvl="5" w:tplc="04090005" w:tentative="1">
      <w:start w:val="1"/>
      <w:numFmt w:val="bullet"/>
      <w:lvlText w:val=""/>
      <w:lvlJc w:val="left"/>
      <w:pPr>
        <w:ind w:left="4814" w:hanging="360"/>
      </w:pPr>
      <w:rPr>
        <w:rFonts w:ascii="Wingdings" w:hAnsi="Wingdings" w:hint="default"/>
      </w:rPr>
    </w:lvl>
    <w:lvl w:ilvl="6" w:tplc="04090001" w:tentative="1">
      <w:start w:val="1"/>
      <w:numFmt w:val="bullet"/>
      <w:lvlText w:val=""/>
      <w:lvlJc w:val="left"/>
      <w:pPr>
        <w:ind w:left="5534" w:hanging="360"/>
      </w:pPr>
      <w:rPr>
        <w:rFonts w:ascii="Symbol" w:hAnsi="Symbol" w:hint="default"/>
      </w:rPr>
    </w:lvl>
    <w:lvl w:ilvl="7" w:tplc="04090003" w:tentative="1">
      <w:start w:val="1"/>
      <w:numFmt w:val="bullet"/>
      <w:lvlText w:val="o"/>
      <w:lvlJc w:val="left"/>
      <w:pPr>
        <w:ind w:left="6254" w:hanging="360"/>
      </w:pPr>
      <w:rPr>
        <w:rFonts w:ascii="Courier New" w:hAnsi="Courier New" w:cs="Courier New" w:hint="default"/>
      </w:rPr>
    </w:lvl>
    <w:lvl w:ilvl="8" w:tplc="04090005" w:tentative="1">
      <w:start w:val="1"/>
      <w:numFmt w:val="bullet"/>
      <w:lvlText w:val=""/>
      <w:lvlJc w:val="left"/>
      <w:pPr>
        <w:ind w:left="6974" w:hanging="360"/>
      </w:pPr>
      <w:rPr>
        <w:rFonts w:ascii="Wingdings" w:hAnsi="Wingdings" w:hint="default"/>
      </w:rPr>
    </w:lvl>
  </w:abstractNum>
  <w:abstractNum w:abstractNumId="20" w15:restartNumberingAfterBreak="0">
    <w:nsid w:val="623842FA"/>
    <w:multiLevelType w:val="hybridMultilevel"/>
    <w:tmpl w:val="00864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81B33A1"/>
    <w:multiLevelType w:val="hybridMultilevel"/>
    <w:tmpl w:val="7E58604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15:restartNumberingAfterBreak="0">
    <w:nsid w:val="6A5103E6"/>
    <w:multiLevelType w:val="hybridMultilevel"/>
    <w:tmpl w:val="74741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D453543"/>
    <w:multiLevelType w:val="multilevel"/>
    <w:tmpl w:val="28F46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5F63329"/>
    <w:multiLevelType w:val="multilevel"/>
    <w:tmpl w:val="B82C2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69112856">
    <w:abstractNumId w:val="15"/>
  </w:num>
  <w:num w:numId="2" w16cid:durableId="120465997">
    <w:abstractNumId w:val="1"/>
  </w:num>
  <w:num w:numId="3" w16cid:durableId="1485194199">
    <w:abstractNumId w:val="13"/>
  </w:num>
  <w:num w:numId="4" w16cid:durableId="2086104362">
    <w:abstractNumId w:val="16"/>
  </w:num>
  <w:num w:numId="5" w16cid:durableId="687214648">
    <w:abstractNumId w:val="4"/>
  </w:num>
  <w:num w:numId="6" w16cid:durableId="947809311">
    <w:abstractNumId w:val="9"/>
  </w:num>
  <w:num w:numId="7" w16cid:durableId="780880385">
    <w:abstractNumId w:val="2"/>
  </w:num>
  <w:num w:numId="8" w16cid:durableId="1214586527">
    <w:abstractNumId w:val="22"/>
  </w:num>
  <w:num w:numId="9" w16cid:durableId="1711109848">
    <w:abstractNumId w:val="6"/>
  </w:num>
  <w:num w:numId="10" w16cid:durableId="870729019">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31436148">
    <w:abstractNumId w:val="7"/>
  </w:num>
  <w:num w:numId="12" w16cid:durableId="1869905100">
    <w:abstractNumId w:val="20"/>
  </w:num>
  <w:num w:numId="13" w16cid:durableId="1707287772">
    <w:abstractNumId w:val="5"/>
  </w:num>
  <w:num w:numId="14" w16cid:durableId="2110734906">
    <w:abstractNumId w:val="14"/>
  </w:num>
  <w:num w:numId="15" w16cid:durableId="1316108725">
    <w:abstractNumId w:val="19"/>
  </w:num>
  <w:num w:numId="16" w16cid:durableId="1324430547">
    <w:abstractNumId w:val="24"/>
  </w:num>
  <w:num w:numId="17" w16cid:durableId="1747723796">
    <w:abstractNumId w:val="18"/>
  </w:num>
  <w:num w:numId="18" w16cid:durableId="731924647">
    <w:abstractNumId w:val="10"/>
  </w:num>
  <w:num w:numId="19" w16cid:durableId="2122138543">
    <w:abstractNumId w:val="23"/>
  </w:num>
  <w:num w:numId="20" w16cid:durableId="788672130">
    <w:abstractNumId w:val="17"/>
  </w:num>
  <w:num w:numId="21" w16cid:durableId="490681723">
    <w:abstractNumId w:val="3"/>
  </w:num>
  <w:num w:numId="22" w16cid:durableId="544365613">
    <w:abstractNumId w:val="12"/>
  </w:num>
  <w:num w:numId="23" w16cid:durableId="1352486124">
    <w:abstractNumId w:val="0"/>
  </w:num>
  <w:num w:numId="24" w16cid:durableId="747775938">
    <w:abstractNumId w:val="11"/>
  </w:num>
  <w:num w:numId="25" w16cid:durableId="190725089">
    <w:abstractNumId w:val="12"/>
  </w:num>
  <w:num w:numId="26" w16cid:durableId="176811725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20"/>
  <w:drawingGridHorizontalSpacing w:val="110"/>
  <w:displayHorizontalDrawingGridEvery w:val="2"/>
  <w:displayVertic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CB0"/>
    <w:rsid w:val="000013E9"/>
    <w:rsid w:val="00002AA3"/>
    <w:rsid w:val="00010E6A"/>
    <w:rsid w:val="0001300E"/>
    <w:rsid w:val="00015ED6"/>
    <w:rsid w:val="00021AFA"/>
    <w:rsid w:val="000223A5"/>
    <w:rsid w:val="00026119"/>
    <w:rsid w:val="00033034"/>
    <w:rsid w:val="000334AF"/>
    <w:rsid w:val="000344D4"/>
    <w:rsid w:val="00046DEA"/>
    <w:rsid w:val="00054011"/>
    <w:rsid w:val="000747B3"/>
    <w:rsid w:val="00075E86"/>
    <w:rsid w:val="00076CCE"/>
    <w:rsid w:val="00080092"/>
    <w:rsid w:val="00083531"/>
    <w:rsid w:val="00086AAD"/>
    <w:rsid w:val="00090B07"/>
    <w:rsid w:val="00092716"/>
    <w:rsid w:val="000A0F47"/>
    <w:rsid w:val="000A2DFE"/>
    <w:rsid w:val="000B0316"/>
    <w:rsid w:val="000B4525"/>
    <w:rsid w:val="000C0E66"/>
    <w:rsid w:val="000C5E53"/>
    <w:rsid w:val="000C5F52"/>
    <w:rsid w:val="000C7868"/>
    <w:rsid w:val="000D0AE8"/>
    <w:rsid w:val="000D5E51"/>
    <w:rsid w:val="000E0CA6"/>
    <w:rsid w:val="000E303F"/>
    <w:rsid w:val="000E40C6"/>
    <w:rsid w:val="000E6E87"/>
    <w:rsid w:val="000F1648"/>
    <w:rsid w:val="000F4800"/>
    <w:rsid w:val="000F66A4"/>
    <w:rsid w:val="000F6E64"/>
    <w:rsid w:val="001035DD"/>
    <w:rsid w:val="00104A3A"/>
    <w:rsid w:val="0010546C"/>
    <w:rsid w:val="0011055E"/>
    <w:rsid w:val="001135E2"/>
    <w:rsid w:val="00113C37"/>
    <w:rsid w:val="0012034F"/>
    <w:rsid w:val="0012074F"/>
    <w:rsid w:val="00120ED9"/>
    <w:rsid w:val="00122EFA"/>
    <w:rsid w:val="00125313"/>
    <w:rsid w:val="00127708"/>
    <w:rsid w:val="00127D4C"/>
    <w:rsid w:val="00127E62"/>
    <w:rsid w:val="001311C1"/>
    <w:rsid w:val="00136A2F"/>
    <w:rsid w:val="00155C05"/>
    <w:rsid w:val="00165062"/>
    <w:rsid w:val="00173FA8"/>
    <w:rsid w:val="001A1044"/>
    <w:rsid w:val="001A23E0"/>
    <w:rsid w:val="001B2112"/>
    <w:rsid w:val="001B608F"/>
    <w:rsid w:val="001C0AC7"/>
    <w:rsid w:val="001C0E69"/>
    <w:rsid w:val="001C3D67"/>
    <w:rsid w:val="001D5C8F"/>
    <w:rsid w:val="001E13C0"/>
    <w:rsid w:val="001E437C"/>
    <w:rsid w:val="001E4BD4"/>
    <w:rsid w:val="001F4662"/>
    <w:rsid w:val="001F5079"/>
    <w:rsid w:val="001F71A7"/>
    <w:rsid w:val="001F7E47"/>
    <w:rsid w:val="0020448B"/>
    <w:rsid w:val="00206AA3"/>
    <w:rsid w:val="002078FA"/>
    <w:rsid w:val="0021602C"/>
    <w:rsid w:val="002216D7"/>
    <w:rsid w:val="00222CB9"/>
    <w:rsid w:val="00224F4B"/>
    <w:rsid w:val="0022526F"/>
    <w:rsid w:val="002269D6"/>
    <w:rsid w:val="00232F9D"/>
    <w:rsid w:val="00233BA8"/>
    <w:rsid w:val="00235691"/>
    <w:rsid w:val="00237A22"/>
    <w:rsid w:val="0024157E"/>
    <w:rsid w:val="00243B35"/>
    <w:rsid w:val="00245533"/>
    <w:rsid w:val="0025292F"/>
    <w:rsid w:val="0026105F"/>
    <w:rsid w:val="002627B4"/>
    <w:rsid w:val="00265A1F"/>
    <w:rsid w:val="00265BDD"/>
    <w:rsid w:val="00267884"/>
    <w:rsid w:val="00274419"/>
    <w:rsid w:val="00277276"/>
    <w:rsid w:val="00285B7D"/>
    <w:rsid w:val="0028732D"/>
    <w:rsid w:val="00292925"/>
    <w:rsid w:val="0029350A"/>
    <w:rsid w:val="0029621C"/>
    <w:rsid w:val="002A0DF3"/>
    <w:rsid w:val="002A232D"/>
    <w:rsid w:val="002A70F9"/>
    <w:rsid w:val="002A75BF"/>
    <w:rsid w:val="002C0293"/>
    <w:rsid w:val="002C31FE"/>
    <w:rsid w:val="002C4015"/>
    <w:rsid w:val="002C648A"/>
    <w:rsid w:val="002C68E4"/>
    <w:rsid w:val="002D2DF7"/>
    <w:rsid w:val="002D4E83"/>
    <w:rsid w:val="002F0818"/>
    <w:rsid w:val="002F11D9"/>
    <w:rsid w:val="002F4242"/>
    <w:rsid w:val="00324E76"/>
    <w:rsid w:val="003256D4"/>
    <w:rsid w:val="00326C88"/>
    <w:rsid w:val="0033294C"/>
    <w:rsid w:val="00341697"/>
    <w:rsid w:val="003421C4"/>
    <w:rsid w:val="00343330"/>
    <w:rsid w:val="0034401C"/>
    <w:rsid w:val="003457B2"/>
    <w:rsid w:val="00350EC4"/>
    <w:rsid w:val="00353533"/>
    <w:rsid w:val="00356217"/>
    <w:rsid w:val="00357131"/>
    <w:rsid w:val="003624ED"/>
    <w:rsid w:val="00363128"/>
    <w:rsid w:val="00363966"/>
    <w:rsid w:val="003662A3"/>
    <w:rsid w:val="00381CF6"/>
    <w:rsid w:val="00382C25"/>
    <w:rsid w:val="00385878"/>
    <w:rsid w:val="00395BF1"/>
    <w:rsid w:val="00396888"/>
    <w:rsid w:val="003A12D1"/>
    <w:rsid w:val="003A42F0"/>
    <w:rsid w:val="003A5597"/>
    <w:rsid w:val="003A7A6F"/>
    <w:rsid w:val="003B6722"/>
    <w:rsid w:val="003C2A88"/>
    <w:rsid w:val="003D2697"/>
    <w:rsid w:val="003E6758"/>
    <w:rsid w:val="003F0AFA"/>
    <w:rsid w:val="004056F5"/>
    <w:rsid w:val="00406E65"/>
    <w:rsid w:val="0040792D"/>
    <w:rsid w:val="004117AA"/>
    <w:rsid w:val="0041229E"/>
    <w:rsid w:val="00422046"/>
    <w:rsid w:val="00423B80"/>
    <w:rsid w:val="004341F6"/>
    <w:rsid w:val="00434E04"/>
    <w:rsid w:val="00435896"/>
    <w:rsid w:val="0043643D"/>
    <w:rsid w:val="00436E0B"/>
    <w:rsid w:val="00442734"/>
    <w:rsid w:val="00447258"/>
    <w:rsid w:val="00450F92"/>
    <w:rsid w:val="004526CB"/>
    <w:rsid w:val="0045502C"/>
    <w:rsid w:val="00460190"/>
    <w:rsid w:val="00461ABD"/>
    <w:rsid w:val="00475FDF"/>
    <w:rsid w:val="00477B70"/>
    <w:rsid w:val="004968B9"/>
    <w:rsid w:val="004975C8"/>
    <w:rsid w:val="004A286F"/>
    <w:rsid w:val="004A4199"/>
    <w:rsid w:val="004A5DF7"/>
    <w:rsid w:val="004B3A67"/>
    <w:rsid w:val="004B68AA"/>
    <w:rsid w:val="004C24AA"/>
    <w:rsid w:val="004C789F"/>
    <w:rsid w:val="004C7F58"/>
    <w:rsid w:val="004D1278"/>
    <w:rsid w:val="004D1B51"/>
    <w:rsid w:val="004D273F"/>
    <w:rsid w:val="004D3DD8"/>
    <w:rsid w:val="004D734E"/>
    <w:rsid w:val="004E34DF"/>
    <w:rsid w:val="004E7992"/>
    <w:rsid w:val="004F0373"/>
    <w:rsid w:val="004F06B1"/>
    <w:rsid w:val="004F0ADD"/>
    <w:rsid w:val="004F343D"/>
    <w:rsid w:val="004F3651"/>
    <w:rsid w:val="004F41C7"/>
    <w:rsid w:val="004F5761"/>
    <w:rsid w:val="00500016"/>
    <w:rsid w:val="00503389"/>
    <w:rsid w:val="005148D0"/>
    <w:rsid w:val="0052518F"/>
    <w:rsid w:val="0052629D"/>
    <w:rsid w:val="00526D00"/>
    <w:rsid w:val="00526F62"/>
    <w:rsid w:val="005424D5"/>
    <w:rsid w:val="00544746"/>
    <w:rsid w:val="00550DD9"/>
    <w:rsid w:val="00552472"/>
    <w:rsid w:val="00553422"/>
    <w:rsid w:val="005615A1"/>
    <w:rsid w:val="00562B02"/>
    <w:rsid w:val="00563107"/>
    <w:rsid w:val="0056346C"/>
    <w:rsid w:val="0056473F"/>
    <w:rsid w:val="00565684"/>
    <w:rsid w:val="00565A52"/>
    <w:rsid w:val="005668B0"/>
    <w:rsid w:val="00573D93"/>
    <w:rsid w:val="00575081"/>
    <w:rsid w:val="005758E9"/>
    <w:rsid w:val="00575C7D"/>
    <w:rsid w:val="0057701D"/>
    <w:rsid w:val="00582BC2"/>
    <w:rsid w:val="00585C5A"/>
    <w:rsid w:val="00587333"/>
    <w:rsid w:val="00593271"/>
    <w:rsid w:val="00595925"/>
    <w:rsid w:val="0059700C"/>
    <w:rsid w:val="005A3ADF"/>
    <w:rsid w:val="005A5D78"/>
    <w:rsid w:val="005B18C0"/>
    <w:rsid w:val="005B1DB4"/>
    <w:rsid w:val="005B5765"/>
    <w:rsid w:val="005C05F9"/>
    <w:rsid w:val="005C2DC0"/>
    <w:rsid w:val="005C4FA5"/>
    <w:rsid w:val="005C613F"/>
    <w:rsid w:val="005D148C"/>
    <w:rsid w:val="005E2010"/>
    <w:rsid w:val="005E2C79"/>
    <w:rsid w:val="005E3F8E"/>
    <w:rsid w:val="005F2B19"/>
    <w:rsid w:val="005F46C7"/>
    <w:rsid w:val="005F7AE0"/>
    <w:rsid w:val="005F7CF7"/>
    <w:rsid w:val="00600601"/>
    <w:rsid w:val="00604587"/>
    <w:rsid w:val="0061437E"/>
    <w:rsid w:val="00614A66"/>
    <w:rsid w:val="00617461"/>
    <w:rsid w:val="00617B42"/>
    <w:rsid w:val="0062418D"/>
    <w:rsid w:val="00624601"/>
    <w:rsid w:val="00626E3B"/>
    <w:rsid w:val="00631202"/>
    <w:rsid w:val="00642225"/>
    <w:rsid w:val="00660857"/>
    <w:rsid w:val="00664B62"/>
    <w:rsid w:val="00664C12"/>
    <w:rsid w:val="00671624"/>
    <w:rsid w:val="0067588E"/>
    <w:rsid w:val="006866A5"/>
    <w:rsid w:val="006918B9"/>
    <w:rsid w:val="00691B86"/>
    <w:rsid w:val="00694156"/>
    <w:rsid w:val="006950C8"/>
    <w:rsid w:val="006A2CE1"/>
    <w:rsid w:val="006A36E5"/>
    <w:rsid w:val="006B57B7"/>
    <w:rsid w:val="006B6B00"/>
    <w:rsid w:val="006B7BDB"/>
    <w:rsid w:val="006C2EE1"/>
    <w:rsid w:val="006F2A51"/>
    <w:rsid w:val="006F42A7"/>
    <w:rsid w:val="006F5E7D"/>
    <w:rsid w:val="0070051A"/>
    <w:rsid w:val="007012A2"/>
    <w:rsid w:val="00702192"/>
    <w:rsid w:val="007076C6"/>
    <w:rsid w:val="007118EE"/>
    <w:rsid w:val="00716D02"/>
    <w:rsid w:val="007228B7"/>
    <w:rsid w:val="00726BDA"/>
    <w:rsid w:val="00731729"/>
    <w:rsid w:val="00734A8C"/>
    <w:rsid w:val="00741240"/>
    <w:rsid w:val="00741C6D"/>
    <w:rsid w:val="00743647"/>
    <w:rsid w:val="0074565E"/>
    <w:rsid w:val="007468E1"/>
    <w:rsid w:val="00747CD2"/>
    <w:rsid w:val="00750978"/>
    <w:rsid w:val="0075690C"/>
    <w:rsid w:val="00756A4E"/>
    <w:rsid w:val="007578E5"/>
    <w:rsid w:val="00761349"/>
    <w:rsid w:val="00762DFF"/>
    <w:rsid w:val="00763B4A"/>
    <w:rsid w:val="007648A1"/>
    <w:rsid w:val="007651A0"/>
    <w:rsid w:val="00770F4F"/>
    <w:rsid w:val="00774309"/>
    <w:rsid w:val="00775C21"/>
    <w:rsid w:val="00782AD0"/>
    <w:rsid w:val="0079405D"/>
    <w:rsid w:val="007A02E5"/>
    <w:rsid w:val="007A2A60"/>
    <w:rsid w:val="007A5813"/>
    <w:rsid w:val="007A5F43"/>
    <w:rsid w:val="007A6121"/>
    <w:rsid w:val="007A7676"/>
    <w:rsid w:val="007B1E0A"/>
    <w:rsid w:val="007C107C"/>
    <w:rsid w:val="007D0550"/>
    <w:rsid w:val="007D1FAC"/>
    <w:rsid w:val="007D2290"/>
    <w:rsid w:val="007D5C79"/>
    <w:rsid w:val="007D6EF2"/>
    <w:rsid w:val="007E6677"/>
    <w:rsid w:val="00803A6C"/>
    <w:rsid w:val="00822B62"/>
    <w:rsid w:val="0082521A"/>
    <w:rsid w:val="00826382"/>
    <w:rsid w:val="00826FC6"/>
    <w:rsid w:val="00827F4E"/>
    <w:rsid w:val="00830129"/>
    <w:rsid w:val="00833655"/>
    <w:rsid w:val="00844D87"/>
    <w:rsid w:val="008500B4"/>
    <w:rsid w:val="0085074F"/>
    <w:rsid w:val="00861567"/>
    <w:rsid w:val="00861D19"/>
    <w:rsid w:val="00866165"/>
    <w:rsid w:val="0086693A"/>
    <w:rsid w:val="008678DE"/>
    <w:rsid w:val="00876353"/>
    <w:rsid w:val="00882CB0"/>
    <w:rsid w:val="00886329"/>
    <w:rsid w:val="008878DA"/>
    <w:rsid w:val="00896669"/>
    <w:rsid w:val="008A7E56"/>
    <w:rsid w:val="008B1459"/>
    <w:rsid w:val="008C3697"/>
    <w:rsid w:val="008D01DC"/>
    <w:rsid w:val="008D2623"/>
    <w:rsid w:val="008D5178"/>
    <w:rsid w:val="008D7953"/>
    <w:rsid w:val="008E0726"/>
    <w:rsid w:val="008E46E6"/>
    <w:rsid w:val="008E73DA"/>
    <w:rsid w:val="008F00C4"/>
    <w:rsid w:val="008F17F6"/>
    <w:rsid w:val="008F550C"/>
    <w:rsid w:val="008F55F0"/>
    <w:rsid w:val="00905393"/>
    <w:rsid w:val="00910405"/>
    <w:rsid w:val="009152A5"/>
    <w:rsid w:val="00921F6A"/>
    <w:rsid w:val="0092224C"/>
    <w:rsid w:val="00922C5C"/>
    <w:rsid w:val="00925CC8"/>
    <w:rsid w:val="009447B5"/>
    <w:rsid w:val="009466D3"/>
    <w:rsid w:val="0095224A"/>
    <w:rsid w:val="0095489C"/>
    <w:rsid w:val="00954F93"/>
    <w:rsid w:val="009552D4"/>
    <w:rsid w:val="009636D2"/>
    <w:rsid w:val="00964083"/>
    <w:rsid w:val="00964882"/>
    <w:rsid w:val="009658EF"/>
    <w:rsid w:val="00970655"/>
    <w:rsid w:val="0099161F"/>
    <w:rsid w:val="009970AD"/>
    <w:rsid w:val="009A0541"/>
    <w:rsid w:val="009A2665"/>
    <w:rsid w:val="009A44EC"/>
    <w:rsid w:val="009B1E0C"/>
    <w:rsid w:val="009B2BDF"/>
    <w:rsid w:val="009B518A"/>
    <w:rsid w:val="009D2D43"/>
    <w:rsid w:val="009E0384"/>
    <w:rsid w:val="009E0C9A"/>
    <w:rsid w:val="009E1284"/>
    <w:rsid w:val="009E16A1"/>
    <w:rsid w:val="009E2028"/>
    <w:rsid w:val="009F0D07"/>
    <w:rsid w:val="009F21B3"/>
    <w:rsid w:val="00A06000"/>
    <w:rsid w:val="00A077F7"/>
    <w:rsid w:val="00A24BA2"/>
    <w:rsid w:val="00A24CF9"/>
    <w:rsid w:val="00A265AB"/>
    <w:rsid w:val="00A36C60"/>
    <w:rsid w:val="00A42371"/>
    <w:rsid w:val="00A47001"/>
    <w:rsid w:val="00A52E8F"/>
    <w:rsid w:val="00A53787"/>
    <w:rsid w:val="00A56C3B"/>
    <w:rsid w:val="00A639F1"/>
    <w:rsid w:val="00A64E49"/>
    <w:rsid w:val="00A7058A"/>
    <w:rsid w:val="00A71D18"/>
    <w:rsid w:val="00A73029"/>
    <w:rsid w:val="00A748FC"/>
    <w:rsid w:val="00A7522B"/>
    <w:rsid w:val="00A75489"/>
    <w:rsid w:val="00A75544"/>
    <w:rsid w:val="00A774F0"/>
    <w:rsid w:val="00A8119E"/>
    <w:rsid w:val="00A81816"/>
    <w:rsid w:val="00A85516"/>
    <w:rsid w:val="00A8586E"/>
    <w:rsid w:val="00A860D9"/>
    <w:rsid w:val="00A94EA2"/>
    <w:rsid w:val="00A95954"/>
    <w:rsid w:val="00A9600B"/>
    <w:rsid w:val="00AA1F28"/>
    <w:rsid w:val="00AA2350"/>
    <w:rsid w:val="00AA5A8E"/>
    <w:rsid w:val="00AB4460"/>
    <w:rsid w:val="00AB5265"/>
    <w:rsid w:val="00AC3AB9"/>
    <w:rsid w:val="00AC4BEF"/>
    <w:rsid w:val="00AD02EF"/>
    <w:rsid w:val="00AD061B"/>
    <w:rsid w:val="00AD45CF"/>
    <w:rsid w:val="00AE4DC6"/>
    <w:rsid w:val="00AE599E"/>
    <w:rsid w:val="00AF03CF"/>
    <w:rsid w:val="00AF2B81"/>
    <w:rsid w:val="00AF640A"/>
    <w:rsid w:val="00AF641C"/>
    <w:rsid w:val="00AF79C6"/>
    <w:rsid w:val="00B07A96"/>
    <w:rsid w:val="00B1065C"/>
    <w:rsid w:val="00B142BE"/>
    <w:rsid w:val="00B2348A"/>
    <w:rsid w:val="00B27C96"/>
    <w:rsid w:val="00B44BFB"/>
    <w:rsid w:val="00B60E7D"/>
    <w:rsid w:val="00B6327B"/>
    <w:rsid w:val="00B65762"/>
    <w:rsid w:val="00B6600C"/>
    <w:rsid w:val="00B71954"/>
    <w:rsid w:val="00B82983"/>
    <w:rsid w:val="00B82E10"/>
    <w:rsid w:val="00B831F5"/>
    <w:rsid w:val="00B94C30"/>
    <w:rsid w:val="00B964BD"/>
    <w:rsid w:val="00BA138E"/>
    <w:rsid w:val="00BA2EE1"/>
    <w:rsid w:val="00BA5C06"/>
    <w:rsid w:val="00BA6372"/>
    <w:rsid w:val="00BB4220"/>
    <w:rsid w:val="00BC6E71"/>
    <w:rsid w:val="00BD4EDB"/>
    <w:rsid w:val="00BE15B7"/>
    <w:rsid w:val="00BE4A55"/>
    <w:rsid w:val="00BE5D0B"/>
    <w:rsid w:val="00BE7550"/>
    <w:rsid w:val="00BF66C8"/>
    <w:rsid w:val="00C0056E"/>
    <w:rsid w:val="00C05738"/>
    <w:rsid w:val="00C14342"/>
    <w:rsid w:val="00C2006C"/>
    <w:rsid w:val="00C21E02"/>
    <w:rsid w:val="00C24BFC"/>
    <w:rsid w:val="00C267EC"/>
    <w:rsid w:val="00C404F8"/>
    <w:rsid w:val="00C4203E"/>
    <w:rsid w:val="00C44F9C"/>
    <w:rsid w:val="00C46F62"/>
    <w:rsid w:val="00C60608"/>
    <w:rsid w:val="00C642FC"/>
    <w:rsid w:val="00C858EB"/>
    <w:rsid w:val="00C861EF"/>
    <w:rsid w:val="00C863AC"/>
    <w:rsid w:val="00CA103E"/>
    <w:rsid w:val="00CA2A79"/>
    <w:rsid w:val="00CB2B60"/>
    <w:rsid w:val="00CB384F"/>
    <w:rsid w:val="00CB6E26"/>
    <w:rsid w:val="00CC0169"/>
    <w:rsid w:val="00CC1EA4"/>
    <w:rsid w:val="00CC46D0"/>
    <w:rsid w:val="00CC49C0"/>
    <w:rsid w:val="00CC5A43"/>
    <w:rsid w:val="00CD310B"/>
    <w:rsid w:val="00CF0BCE"/>
    <w:rsid w:val="00CF43AA"/>
    <w:rsid w:val="00CF542B"/>
    <w:rsid w:val="00CF5634"/>
    <w:rsid w:val="00CF7462"/>
    <w:rsid w:val="00CF7ED3"/>
    <w:rsid w:val="00D0186A"/>
    <w:rsid w:val="00D06464"/>
    <w:rsid w:val="00D10B29"/>
    <w:rsid w:val="00D127C4"/>
    <w:rsid w:val="00D145C7"/>
    <w:rsid w:val="00D1601A"/>
    <w:rsid w:val="00D21FF6"/>
    <w:rsid w:val="00D2442B"/>
    <w:rsid w:val="00D45C59"/>
    <w:rsid w:val="00D45C74"/>
    <w:rsid w:val="00D50EB9"/>
    <w:rsid w:val="00D53844"/>
    <w:rsid w:val="00D63C6E"/>
    <w:rsid w:val="00D671F3"/>
    <w:rsid w:val="00D70652"/>
    <w:rsid w:val="00D867C6"/>
    <w:rsid w:val="00D86D06"/>
    <w:rsid w:val="00D87A47"/>
    <w:rsid w:val="00D92A4D"/>
    <w:rsid w:val="00DA5A28"/>
    <w:rsid w:val="00DA5D80"/>
    <w:rsid w:val="00DB4959"/>
    <w:rsid w:val="00DB4DC0"/>
    <w:rsid w:val="00DC41DE"/>
    <w:rsid w:val="00DD56BD"/>
    <w:rsid w:val="00DE2DE9"/>
    <w:rsid w:val="00DE6F76"/>
    <w:rsid w:val="00DE7286"/>
    <w:rsid w:val="00DF0858"/>
    <w:rsid w:val="00DF4981"/>
    <w:rsid w:val="00E11C28"/>
    <w:rsid w:val="00E1477E"/>
    <w:rsid w:val="00E2456C"/>
    <w:rsid w:val="00E26A43"/>
    <w:rsid w:val="00E300AA"/>
    <w:rsid w:val="00E41695"/>
    <w:rsid w:val="00E43D90"/>
    <w:rsid w:val="00E5181A"/>
    <w:rsid w:val="00E56B6F"/>
    <w:rsid w:val="00E56D56"/>
    <w:rsid w:val="00E657FA"/>
    <w:rsid w:val="00E71EED"/>
    <w:rsid w:val="00E737A2"/>
    <w:rsid w:val="00E83231"/>
    <w:rsid w:val="00E83CD8"/>
    <w:rsid w:val="00E872B4"/>
    <w:rsid w:val="00E961EF"/>
    <w:rsid w:val="00EA18F4"/>
    <w:rsid w:val="00EA52DF"/>
    <w:rsid w:val="00EA54A1"/>
    <w:rsid w:val="00EA6747"/>
    <w:rsid w:val="00EB1411"/>
    <w:rsid w:val="00EB20E7"/>
    <w:rsid w:val="00EB38F0"/>
    <w:rsid w:val="00EC661B"/>
    <w:rsid w:val="00ED26C2"/>
    <w:rsid w:val="00ED5C7D"/>
    <w:rsid w:val="00ED6160"/>
    <w:rsid w:val="00ED62DE"/>
    <w:rsid w:val="00ED7886"/>
    <w:rsid w:val="00EE30A7"/>
    <w:rsid w:val="00EE5227"/>
    <w:rsid w:val="00EE61C2"/>
    <w:rsid w:val="00EF0D4A"/>
    <w:rsid w:val="00EF32D0"/>
    <w:rsid w:val="00EF63EB"/>
    <w:rsid w:val="00EF7D59"/>
    <w:rsid w:val="00F013FB"/>
    <w:rsid w:val="00F03278"/>
    <w:rsid w:val="00F102B1"/>
    <w:rsid w:val="00F10E2D"/>
    <w:rsid w:val="00F1232D"/>
    <w:rsid w:val="00F16415"/>
    <w:rsid w:val="00F264D2"/>
    <w:rsid w:val="00F27D8E"/>
    <w:rsid w:val="00F31350"/>
    <w:rsid w:val="00F341A2"/>
    <w:rsid w:val="00F37E63"/>
    <w:rsid w:val="00F41BD5"/>
    <w:rsid w:val="00F4374E"/>
    <w:rsid w:val="00F45BB5"/>
    <w:rsid w:val="00F466A7"/>
    <w:rsid w:val="00F60EBB"/>
    <w:rsid w:val="00F6309F"/>
    <w:rsid w:val="00F67EE4"/>
    <w:rsid w:val="00F70D87"/>
    <w:rsid w:val="00F7168E"/>
    <w:rsid w:val="00F71AFC"/>
    <w:rsid w:val="00F72715"/>
    <w:rsid w:val="00F72AD4"/>
    <w:rsid w:val="00F73B05"/>
    <w:rsid w:val="00F75C32"/>
    <w:rsid w:val="00F76486"/>
    <w:rsid w:val="00F76D93"/>
    <w:rsid w:val="00F808D0"/>
    <w:rsid w:val="00F8178E"/>
    <w:rsid w:val="00F818AD"/>
    <w:rsid w:val="00F81963"/>
    <w:rsid w:val="00F86065"/>
    <w:rsid w:val="00F90B22"/>
    <w:rsid w:val="00F942AE"/>
    <w:rsid w:val="00F953C0"/>
    <w:rsid w:val="00F962BD"/>
    <w:rsid w:val="00FA163A"/>
    <w:rsid w:val="00FA4EE7"/>
    <w:rsid w:val="00FA576D"/>
    <w:rsid w:val="00FB1077"/>
    <w:rsid w:val="00FB175F"/>
    <w:rsid w:val="00FB210C"/>
    <w:rsid w:val="00FB2FF7"/>
    <w:rsid w:val="00FC4563"/>
    <w:rsid w:val="00FD1EBA"/>
    <w:rsid w:val="00FD3772"/>
    <w:rsid w:val="00FE180F"/>
    <w:rsid w:val="00FE68AC"/>
    <w:rsid w:val="00FE71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7370BD3"/>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0"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58E9"/>
    <w:rPr>
      <w:sz w:val="22"/>
      <w:szCs w:val="22"/>
    </w:rPr>
  </w:style>
  <w:style w:type="paragraph" w:styleId="Heading1">
    <w:name w:val="heading 1"/>
    <w:basedOn w:val="Normal"/>
    <w:link w:val="Heading1Char"/>
    <w:uiPriority w:val="9"/>
    <w:qFormat/>
    <w:rsid w:val="00D2442B"/>
    <w:pPr>
      <w:spacing w:before="100" w:beforeAutospacing="1" w:after="100" w:afterAutospacing="1"/>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882CB0"/>
  </w:style>
  <w:style w:type="paragraph" w:customStyle="1" w:styleId="ColorfulList-Accent11">
    <w:name w:val="Colorful List - Accent 11"/>
    <w:basedOn w:val="Normal"/>
    <w:uiPriority w:val="34"/>
    <w:qFormat/>
    <w:rsid w:val="00882CB0"/>
    <w:pPr>
      <w:ind w:left="720"/>
      <w:contextualSpacing/>
    </w:pPr>
  </w:style>
  <w:style w:type="paragraph" w:styleId="BalloonText">
    <w:name w:val="Balloon Text"/>
    <w:basedOn w:val="Normal"/>
    <w:link w:val="BalloonTextChar"/>
    <w:uiPriority w:val="99"/>
    <w:semiHidden/>
    <w:unhideWhenUsed/>
    <w:rsid w:val="004B3A67"/>
    <w:rPr>
      <w:rFonts w:ascii="Tahoma" w:hAnsi="Tahoma" w:cs="Tahoma"/>
      <w:sz w:val="16"/>
      <w:szCs w:val="16"/>
    </w:rPr>
  </w:style>
  <w:style w:type="character" w:customStyle="1" w:styleId="BalloonTextChar">
    <w:name w:val="Balloon Text Char"/>
    <w:link w:val="BalloonText"/>
    <w:uiPriority w:val="99"/>
    <w:semiHidden/>
    <w:rsid w:val="004B3A67"/>
    <w:rPr>
      <w:rFonts w:ascii="Tahoma" w:hAnsi="Tahoma" w:cs="Tahoma"/>
      <w:sz w:val="16"/>
      <w:szCs w:val="16"/>
    </w:rPr>
  </w:style>
  <w:style w:type="paragraph" w:styleId="PlainText">
    <w:name w:val="Plain Text"/>
    <w:basedOn w:val="Normal"/>
    <w:link w:val="PlainTextChar"/>
    <w:unhideWhenUsed/>
    <w:rsid w:val="00D45C59"/>
    <w:rPr>
      <w:rFonts w:ascii="Palatino Linotype" w:eastAsia="Times New Roman" w:hAnsi="Palatino Linotype"/>
      <w:color w:val="000080"/>
      <w:sz w:val="20"/>
      <w:szCs w:val="20"/>
    </w:rPr>
  </w:style>
  <w:style w:type="character" w:customStyle="1" w:styleId="PlainTextChar">
    <w:name w:val="Plain Text Char"/>
    <w:link w:val="PlainText"/>
    <w:rsid w:val="00D45C59"/>
    <w:rPr>
      <w:rFonts w:ascii="Palatino Linotype" w:eastAsia="Times New Roman" w:hAnsi="Palatino Linotype"/>
      <w:color w:val="000080"/>
    </w:rPr>
  </w:style>
  <w:style w:type="paragraph" w:styleId="Header">
    <w:name w:val="header"/>
    <w:basedOn w:val="Normal"/>
    <w:link w:val="HeaderChar"/>
    <w:uiPriority w:val="99"/>
    <w:unhideWhenUsed/>
    <w:rsid w:val="005668B0"/>
    <w:pPr>
      <w:tabs>
        <w:tab w:val="center" w:pos="4680"/>
        <w:tab w:val="right" w:pos="9360"/>
      </w:tabs>
    </w:pPr>
  </w:style>
  <w:style w:type="character" w:customStyle="1" w:styleId="HeaderChar">
    <w:name w:val="Header Char"/>
    <w:link w:val="Header"/>
    <w:uiPriority w:val="99"/>
    <w:rsid w:val="005668B0"/>
    <w:rPr>
      <w:sz w:val="22"/>
      <w:szCs w:val="22"/>
    </w:rPr>
  </w:style>
  <w:style w:type="paragraph" w:styleId="Footer">
    <w:name w:val="footer"/>
    <w:basedOn w:val="Normal"/>
    <w:link w:val="FooterChar"/>
    <w:uiPriority w:val="99"/>
    <w:unhideWhenUsed/>
    <w:rsid w:val="005668B0"/>
    <w:pPr>
      <w:tabs>
        <w:tab w:val="center" w:pos="4680"/>
        <w:tab w:val="right" w:pos="9360"/>
      </w:tabs>
    </w:pPr>
  </w:style>
  <w:style w:type="character" w:customStyle="1" w:styleId="FooterChar">
    <w:name w:val="Footer Char"/>
    <w:link w:val="Footer"/>
    <w:uiPriority w:val="99"/>
    <w:rsid w:val="005668B0"/>
    <w:rPr>
      <w:sz w:val="22"/>
      <w:szCs w:val="22"/>
    </w:rPr>
  </w:style>
  <w:style w:type="paragraph" w:styleId="NormalWeb">
    <w:name w:val="Normal (Web)"/>
    <w:basedOn w:val="Normal"/>
    <w:uiPriority w:val="99"/>
    <w:unhideWhenUsed/>
    <w:rsid w:val="009636D2"/>
    <w:pPr>
      <w:spacing w:before="100" w:beforeAutospacing="1" w:after="100" w:afterAutospacing="1"/>
    </w:pPr>
    <w:rPr>
      <w:rFonts w:ascii="Times New Roman" w:eastAsia="Times New Roman" w:hAnsi="Times New Roman"/>
      <w:sz w:val="24"/>
      <w:szCs w:val="24"/>
    </w:rPr>
  </w:style>
  <w:style w:type="character" w:styleId="Strong">
    <w:name w:val="Strong"/>
    <w:uiPriority w:val="22"/>
    <w:qFormat/>
    <w:rsid w:val="009636D2"/>
    <w:rPr>
      <w:b/>
      <w:bCs/>
    </w:rPr>
  </w:style>
  <w:style w:type="character" w:customStyle="1" w:styleId="Heading1Char">
    <w:name w:val="Heading 1 Char"/>
    <w:link w:val="Heading1"/>
    <w:uiPriority w:val="9"/>
    <w:rsid w:val="00D2442B"/>
    <w:rPr>
      <w:rFonts w:ascii="Times New Roman" w:eastAsia="Times New Roman" w:hAnsi="Times New Roman"/>
      <w:b/>
      <w:bCs/>
      <w:kern w:val="36"/>
      <w:sz w:val="48"/>
      <w:szCs w:val="48"/>
    </w:rPr>
  </w:style>
  <w:style w:type="paragraph" w:styleId="Revision">
    <w:name w:val="Revision"/>
    <w:hidden/>
    <w:uiPriority w:val="71"/>
    <w:rsid w:val="00D145C7"/>
    <w:rPr>
      <w:sz w:val="22"/>
      <w:szCs w:val="22"/>
    </w:rPr>
  </w:style>
  <w:style w:type="character" w:styleId="CommentReference">
    <w:name w:val="annotation reference"/>
    <w:basedOn w:val="DefaultParagraphFont"/>
    <w:uiPriority w:val="99"/>
    <w:semiHidden/>
    <w:unhideWhenUsed/>
    <w:rsid w:val="009D2D43"/>
    <w:rPr>
      <w:sz w:val="16"/>
      <w:szCs w:val="16"/>
    </w:rPr>
  </w:style>
  <w:style w:type="paragraph" w:styleId="CommentText">
    <w:name w:val="annotation text"/>
    <w:basedOn w:val="Normal"/>
    <w:link w:val="CommentTextChar"/>
    <w:uiPriority w:val="99"/>
    <w:unhideWhenUsed/>
    <w:rsid w:val="009D2D43"/>
    <w:rPr>
      <w:sz w:val="20"/>
      <w:szCs w:val="20"/>
    </w:rPr>
  </w:style>
  <w:style w:type="character" w:customStyle="1" w:styleId="CommentTextChar">
    <w:name w:val="Comment Text Char"/>
    <w:basedOn w:val="DefaultParagraphFont"/>
    <w:link w:val="CommentText"/>
    <w:uiPriority w:val="99"/>
    <w:rsid w:val="009D2D43"/>
  </w:style>
  <w:style w:type="paragraph" w:styleId="CommentSubject">
    <w:name w:val="annotation subject"/>
    <w:basedOn w:val="CommentText"/>
    <w:next w:val="CommentText"/>
    <w:link w:val="CommentSubjectChar"/>
    <w:uiPriority w:val="99"/>
    <w:semiHidden/>
    <w:unhideWhenUsed/>
    <w:rsid w:val="009D2D43"/>
    <w:rPr>
      <w:b/>
      <w:bCs/>
    </w:rPr>
  </w:style>
  <w:style w:type="character" w:customStyle="1" w:styleId="CommentSubjectChar">
    <w:name w:val="Comment Subject Char"/>
    <w:basedOn w:val="CommentTextChar"/>
    <w:link w:val="CommentSubject"/>
    <w:uiPriority w:val="99"/>
    <w:semiHidden/>
    <w:rsid w:val="009D2D4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295262">
      <w:bodyDiv w:val="1"/>
      <w:marLeft w:val="0"/>
      <w:marRight w:val="0"/>
      <w:marTop w:val="0"/>
      <w:marBottom w:val="0"/>
      <w:divBdr>
        <w:top w:val="none" w:sz="0" w:space="0" w:color="auto"/>
        <w:left w:val="none" w:sz="0" w:space="0" w:color="auto"/>
        <w:bottom w:val="none" w:sz="0" w:space="0" w:color="auto"/>
        <w:right w:val="none" w:sz="0" w:space="0" w:color="auto"/>
      </w:divBdr>
      <w:divsChild>
        <w:div w:id="102119832">
          <w:marLeft w:val="0"/>
          <w:marRight w:val="0"/>
          <w:marTop w:val="0"/>
          <w:marBottom w:val="0"/>
          <w:divBdr>
            <w:top w:val="none" w:sz="0" w:space="0" w:color="auto"/>
            <w:left w:val="none" w:sz="0" w:space="0" w:color="auto"/>
            <w:bottom w:val="none" w:sz="0" w:space="0" w:color="auto"/>
            <w:right w:val="none" w:sz="0" w:space="0" w:color="auto"/>
          </w:divBdr>
          <w:divsChild>
            <w:div w:id="215623659">
              <w:marLeft w:val="0"/>
              <w:marRight w:val="0"/>
              <w:marTop w:val="0"/>
              <w:marBottom w:val="0"/>
              <w:divBdr>
                <w:top w:val="none" w:sz="0" w:space="0" w:color="auto"/>
                <w:left w:val="none" w:sz="0" w:space="0" w:color="auto"/>
                <w:bottom w:val="none" w:sz="0" w:space="0" w:color="auto"/>
                <w:right w:val="none" w:sz="0" w:space="0" w:color="auto"/>
              </w:divBdr>
              <w:divsChild>
                <w:div w:id="105198556">
                  <w:marLeft w:val="0"/>
                  <w:marRight w:val="0"/>
                  <w:marTop w:val="0"/>
                  <w:marBottom w:val="0"/>
                  <w:divBdr>
                    <w:top w:val="none" w:sz="0" w:space="0" w:color="auto"/>
                    <w:left w:val="none" w:sz="0" w:space="0" w:color="auto"/>
                    <w:bottom w:val="none" w:sz="0" w:space="0" w:color="auto"/>
                    <w:right w:val="none" w:sz="0" w:space="0" w:color="auto"/>
                  </w:divBdr>
                  <w:divsChild>
                    <w:div w:id="2147045315">
                      <w:marLeft w:val="0"/>
                      <w:marRight w:val="0"/>
                      <w:marTop w:val="0"/>
                      <w:marBottom w:val="0"/>
                      <w:divBdr>
                        <w:top w:val="none" w:sz="0" w:space="0" w:color="auto"/>
                        <w:left w:val="none" w:sz="0" w:space="0" w:color="auto"/>
                        <w:bottom w:val="none" w:sz="0" w:space="0" w:color="auto"/>
                        <w:right w:val="none" w:sz="0" w:space="0" w:color="auto"/>
                      </w:divBdr>
                      <w:divsChild>
                        <w:div w:id="177597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9717353">
      <w:bodyDiv w:val="1"/>
      <w:marLeft w:val="0"/>
      <w:marRight w:val="0"/>
      <w:marTop w:val="0"/>
      <w:marBottom w:val="0"/>
      <w:divBdr>
        <w:top w:val="none" w:sz="0" w:space="0" w:color="auto"/>
        <w:left w:val="none" w:sz="0" w:space="0" w:color="auto"/>
        <w:bottom w:val="none" w:sz="0" w:space="0" w:color="auto"/>
        <w:right w:val="none" w:sz="0" w:space="0" w:color="auto"/>
      </w:divBdr>
      <w:divsChild>
        <w:div w:id="63143422">
          <w:marLeft w:val="0"/>
          <w:marRight w:val="0"/>
          <w:marTop w:val="0"/>
          <w:marBottom w:val="0"/>
          <w:divBdr>
            <w:top w:val="none" w:sz="0" w:space="0" w:color="auto"/>
            <w:left w:val="none" w:sz="0" w:space="0" w:color="auto"/>
            <w:bottom w:val="none" w:sz="0" w:space="0" w:color="auto"/>
            <w:right w:val="none" w:sz="0" w:space="0" w:color="auto"/>
          </w:divBdr>
          <w:divsChild>
            <w:div w:id="1286425969">
              <w:marLeft w:val="0"/>
              <w:marRight w:val="0"/>
              <w:marTop w:val="0"/>
              <w:marBottom w:val="0"/>
              <w:divBdr>
                <w:top w:val="none" w:sz="0" w:space="0" w:color="auto"/>
                <w:left w:val="none" w:sz="0" w:space="0" w:color="auto"/>
                <w:bottom w:val="none" w:sz="0" w:space="0" w:color="auto"/>
                <w:right w:val="none" w:sz="0" w:space="0" w:color="auto"/>
              </w:divBdr>
              <w:divsChild>
                <w:div w:id="352194586">
                  <w:marLeft w:val="0"/>
                  <w:marRight w:val="0"/>
                  <w:marTop w:val="0"/>
                  <w:marBottom w:val="0"/>
                  <w:divBdr>
                    <w:top w:val="none" w:sz="0" w:space="0" w:color="auto"/>
                    <w:left w:val="none" w:sz="0" w:space="0" w:color="auto"/>
                    <w:bottom w:val="none" w:sz="0" w:space="0" w:color="auto"/>
                    <w:right w:val="none" w:sz="0" w:space="0" w:color="auto"/>
                  </w:divBdr>
                  <w:divsChild>
                    <w:div w:id="1273367320">
                      <w:marLeft w:val="0"/>
                      <w:marRight w:val="0"/>
                      <w:marTop w:val="0"/>
                      <w:marBottom w:val="0"/>
                      <w:divBdr>
                        <w:top w:val="none" w:sz="0" w:space="0" w:color="auto"/>
                        <w:left w:val="none" w:sz="0" w:space="0" w:color="auto"/>
                        <w:bottom w:val="none" w:sz="0" w:space="0" w:color="auto"/>
                        <w:right w:val="none" w:sz="0" w:space="0" w:color="auto"/>
                      </w:divBdr>
                      <w:divsChild>
                        <w:div w:id="138020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0334094">
      <w:bodyDiv w:val="1"/>
      <w:marLeft w:val="0"/>
      <w:marRight w:val="0"/>
      <w:marTop w:val="0"/>
      <w:marBottom w:val="0"/>
      <w:divBdr>
        <w:top w:val="none" w:sz="0" w:space="0" w:color="auto"/>
        <w:left w:val="none" w:sz="0" w:space="0" w:color="auto"/>
        <w:bottom w:val="none" w:sz="0" w:space="0" w:color="auto"/>
        <w:right w:val="none" w:sz="0" w:space="0" w:color="auto"/>
      </w:divBdr>
    </w:div>
    <w:div w:id="515852571">
      <w:bodyDiv w:val="1"/>
      <w:marLeft w:val="0"/>
      <w:marRight w:val="0"/>
      <w:marTop w:val="0"/>
      <w:marBottom w:val="0"/>
      <w:divBdr>
        <w:top w:val="none" w:sz="0" w:space="0" w:color="auto"/>
        <w:left w:val="none" w:sz="0" w:space="0" w:color="auto"/>
        <w:bottom w:val="none" w:sz="0" w:space="0" w:color="auto"/>
        <w:right w:val="none" w:sz="0" w:space="0" w:color="auto"/>
      </w:divBdr>
      <w:divsChild>
        <w:div w:id="124013110">
          <w:marLeft w:val="0"/>
          <w:marRight w:val="0"/>
          <w:marTop w:val="0"/>
          <w:marBottom w:val="0"/>
          <w:divBdr>
            <w:top w:val="none" w:sz="0" w:space="0" w:color="auto"/>
            <w:left w:val="none" w:sz="0" w:space="0" w:color="auto"/>
            <w:bottom w:val="none" w:sz="0" w:space="0" w:color="auto"/>
            <w:right w:val="none" w:sz="0" w:space="0" w:color="auto"/>
          </w:divBdr>
          <w:divsChild>
            <w:div w:id="1963074292">
              <w:marLeft w:val="0"/>
              <w:marRight w:val="0"/>
              <w:marTop w:val="0"/>
              <w:marBottom w:val="0"/>
              <w:divBdr>
                <w:top w:val="none" w:sz="0" w:space="0" w:color="auto"/>
                <w:left w:val="none" w:sz="0" w:space="0" w:color="auto"/>
                <w:bottom w:val="none" w:sz="0" w:space="0" w:color="auto"/>
                <w:right w:val="none" w:sz="0" w:space="0" w:color="auto"/>
              </w:divBdr>
              <w:divsChild>
                <w:div w:id="1654287164">
                  <w:marLeft w:val="0"/>
                  <w:marRight w:val="0"/>
                  <w:marTop w:val="0"/>
                  <w:marBottom w:val="0"/>
                  <w:divBdr>
                    <w:top w:val="none" w:sz="0" w:space="0" w:color="auto"/>
                    <w:left w:val="none" w:sz="0" w:space="0" w:color="auto"/>
                    <w:bottom w:val="none" w:sz="0" w:space="0" w:color="auto"/>
                    <w:right w:val="none" w:sz="0" w:space="0" w:color="auto"/>
                  </w:divBdr>
                  <w:divsChild>
                    <w:div w:id="995960427">
                      <w:marLeft w:val="0"/>
                      <w:marRight w:val="0"/>
                      <w:marTop w:val="0"/>
                      <w:marBottom w:val="0"/>
                      <w:divBdr>
                        <w:top w:val="none" w:sz="0" w:space="0" w:color="auto"/>
                        <w:left w:val="none" w:sz="0" w:space="0" w:color="auto"/>
                        <w:bottom w:val="none" w:sz="0" w:space="0" w:color="auto"/>
                        <w:right w:val="none" w:sz="0" w:space="0" w:color="auto"/>
                      </w:divBdr>
                      <w:divsChild>
                        <w:div w:id="76095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6062808">
      <w:bodyDiv w:val="1"/>
      <w:marLeft w:val="134"/>
      <w:marRight w:val="134"/>
      <w:marTop w:val="134"/>
      <w:marBottom w:val="134"/>
      <w:divBdr>
        <w:top w:val="none" w:sz="0" w:space="0" w:color="auto"/>
        <w:left w:val="none" w:sz="0" w:space="0" w:color="auto"/>
        <w:bottom w:val="none" w:sz="0" w:space="0" w:color="auto"/>
        <w:right w:val="none" w:sz="0" w:space="0" w:color="auto"/>
      </w:divBdr>
    </w:div>
    <w:div w:id="709653010">
      <w:bodyDiv w:val="1"/>
      <w:marLeft w:val="0"/>
      <w:marRight w:val="0"/>
      <w:marTop w:val="0"/>
      <w:marBottom w:val="0"/>
      <w:divBdr>
        <w:top w:val="none" w:sz="0" w:space="0" w:color="auto"/>
        <w:left w:val="none" w:sz="0" w:space="0" w:color="auto"/>
        <w:bottom w:val="none" w:sz="0" w:space="0" w:color="auto"/>
        <w:right w:val="none" w:sz="0" w:space="0" w:color="auto"/>
      </w:divBdr>
      <w:divsChild>
        <w:div w:id="1473251690">
          <w:marLeft w:val="0"/>
          <w:marRight w:val="0"/>
          <w:marTop w:val="0"/>
          <w:marBottom w:val="0"/>
          <w:divBdr>
            <w:top w:val="none" w:sz="0" w:space="0" w:color="auto"/>
            <w:left w:val="none" w:sz="0" w:space="0" w:color="auto"/>
            <w:bottom w:val="none" w:sz="0" w:space="0" w:color="auto"/>
            <w:right w:val="none" w:sz="0" w:space="0" w:color="auto"/>
          </w:divBdr>
          <w:divsChild>
            <w:div w:id="1490705990">
              <w:marLeft w:val="0"/>
              <w:marRight w:val="0"/>
              <w:marTop w:val="0"/>
              <w:marBottom w:val="0"/>
              <w:divBdr>
                <w:top w:val="none" w:sz="0" w:space="0" w:color="auto"/>
                <w:left w:val="none" w:sz="0" w:space="0" w:color="auto"/>
                <w:bottom w:val="none" w:sz="0" w:space="0" w:color="auto"/>
                <w:right w:val="none" w:sz="0" w:space="0" w:color="auto"/>
              </w:divBdr>
              <w:divsChild>
                <w:div w:id="1039627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448949">
      <w:bodyDiv w:val="1"/>
      <w:marLeft w:val="0"/>
      <w:marRight w:val="0"/>
      <w:marTop w:val="0"/>
      <w:marBottom w:val="0"/>
      <w:divBdr>
        <w:top w:val="none" w:sz="0" w:space="0" w:color="auto"/>
        <w:left w:val="none" w:sz="0" w:space="0" w:color="auto"/>
        <w:bottom w:val="none" w:sz="0" w:space="0" w:color="auto"/>
        <w:right w:val="none" w:sz="0" w:space="0" w:color="auto"/>
      </w:divBdr>
      <w:divsChild>
        <w:div w:id="1282490050">
          <w:marLeft w:val="0"/>
          <w:marRight w:val="0"/>
          <w:marTop w:val="0"/>
          <w:marBottom w:val="0"/>
          <w:divBdr>
            <w:top w:val="none" w:sz="0" w:space="0" w:color="auto"/>
            <w:left w:val="none" w:sz="0" w:space="0" w:color="auto"/>
            <w:bottom w:val="none" w:sz="0" w:space="0" w:color="auto"/>
            <w:right w:val="none" w:sz="0" w:space="0" w:color="auto"/>
          </w:divBdr>
          <w:divsChild>
            <w:div w:id="1621641713">
              <w:marLeft w:val="0"/>
              <w:marRight w:val="0"/>
              <w:marTop w:val="0"/>
              <w:marBottom w:val="0"/>
              <w:divBdr>
                <w:top w:val="none" w:sz="0" w:space="0" w:color="auto"/>
                <w:left w:val="none" w:sz="0" w:space="0" w:color="auto"/>
                <w:bottom w:val="none" w:sz="0" w:space="0" w:color="auto"/>
                <w:right w:val="none" w:sz="0" w:space="0" w:color="auto"/>
              </w:divBdr>
              <w:divsChild>
                <w:div w:id="1796605421">
                  <w:marLeft w:val="0"/>
                  <w:marRight w:val="0"/>
                  <w:marTop w:val="0"/>
                  <w:marBottom w:val="0"/>
                  <w:divBdr>
                    <w:top w:val="none" w:sz="0" w:space="0" w:color="auto"/>
                    <w:left w:val="none" w:sz="0" w:space="0" w:color="auto"/>
                    <w:bottom w:val="none" w:sz="0" w:space="0" w:color="auto"/>
                    <w:right w:val="none" w:sz="0" w:space="0" w:color="auto"/>
                  </w:divBdr>
                  <w:divsChild>
                    <w:div w:id="1395160845">
                      <w:marLeft w:val="0"/>
                      <w:marRight w:val="0"/>
                      <w:marTop w:val="0"/>
                      <w:marBottom w:val="0"/>
                      <w:divBdr>
                        <w:top w:val="none" w:sz="0" w:space="0" w:color="auto"/>
                        <w:left w:val="none" w:sz="0" w:space="0" w:color="auto"/>
                        <w:bottom w:val="none" w:sz="0" w:space="0" w:color="auto"/>
                        <w:right w:val="none" w:sz="0" w:space="0" w:color="auto"/>
                      </w:divBdr>
                      <w:divsChild>
                        <w:div w:id="118806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1861586">
      <w:bodyDiv w:val="1"/>
      <w:marLeft w:val="0"/>
      <w:marRight w:val="0"/>
      <w:marTop w:val="0"/>
      <w:marBottom w:val="0"/>
      <w:divBdr>
        <w:top w:val="none" w:sz="0" w:space="0" w:color="auto"/>
        <w:left w:val="none" w:sz="0" w:space="0" w:color="auto"/>
        <w:bottom w:val="none" w:sz="0" w:space="0" w:color="auto"/>
        <w:right w:val="none" w:sz="0" w:space="0" w:color="auto"/>
      </w:divBdr>
    </w:div>
    <w:div w:id="1345132840">
      <w:bodyDiv w:val="1"/>
      <w:marLeft w:val="0"/>
      <w:marRight w:val="0"/>
      <w:marTop w:val="0"/>
      <w:marBottom w:val="0"/>
      <w:divBdr>
        <w:top w:val="none" w:sz="0" w:space="0" w:color="auto"/>
        <w:left w:val="none" w:sz="0" w:space="0" w:color="auto"/>
        <w:bottom w:val="none" w:sz="0" w:space="0" w:color="auto"/>
        <w:right w:val="none" w:sz="0" w:space="0" w:color="auto"/>
      </w:divBdr>
    </w:div>
    <w:div w:id="1467428251">
      <w:bodyDiv w:val="1"/>
      <w:marLeft w:val="134"/>
      <w:marRight w:val="134"/>
      <w:marTop w:val="134"/>
      <w:marBottom w:val="134"/>
      <w:divBdr>
        <w:top w:val="none" w:sz="0" w:space="0" w:color="auto"/>
        <w:left w:val="none" w:sz="0" w:space="0" w:color="auto"/>
        <w:bottom w:val="none" w:sz="0" w:space="0" w:color="auto"/>
        <w:right w:val="none" w:sz="0" w:space="0" w:color="auto"/>
      </w:divBdr>
    </w:div>
    <w:div w:id="1684748597">
      <w:bodyDiv w:val="1"/>
      <w:marLeft w:val="134"/>
      <w:marRight w:val="134"/>
      <w:marTop w:val="134"/>
      <w:marBottom w:val="134"/>
      <w:divBdr>
        <w:top w:val="none" w:sz="0" w:space="0" w:color="auto"/>
        <w:left w:val="none" w:sz="0" w:space="0" w:color="auto"/>
        <w:bottom w:val="none" w:sz="0" w:space="0" w:color="auto"/>
        <w:right w:val="none" w:sz="0" w:space="0" w:color="auto"/>
      </w:divBdr>
    </w:div>
    <w:div w:id="1858229767">
      <w:bodyDiv w:val="1"/>
      <w:marLeft w:val="0"/>
      <w:marRight w:val="0"/>
      <w:marTop w:val="0"/>
      <w:marBottom w:val="0"/>
      <w:divBdr>
        <w:top w:val="none" w:sz="0" w:space="0" w:color="auto"/>
        <w:left w:val="none" w:sz="0" w:space="0" w:color="auto"/>
        <w:bottom w:val="none" w:sz="0" w:space="0" w:color="auto"/>
        <w:right w:val="none" w:sz="0" w:space="0" w:color="auto"/>
      </w:divBdr>
    </w:div>
    <w:div w:id="1921793300">
      <w:bodyDiv w:val="1"/>
      <w:marLeft w:val="0"/>
      <w:marRight w:val="0"/>
      <w:marTop w:val="0"/>
      <w:marBottom w:val="0"/>
      <w:divBdr>
        <w:top w:val="none" w:sz="0" w:space="0" w:color="auto"/>
        <w:left w:val="none" w:sz="0" w:space="0" w:color="auto"/>
        <w:bottom w:val="none" w:sz="0" w:space="0" w:color="auto"/>
        <w:right w:val="none" w:sz="0" w:space="0" w:color="auto"/>
      </w:divBdr>
      <w:divsChild>
        <w:div w:id="1033383732">
          <w:marLeft w:val="0"/>
          <w:marRight w:val="0"/>
          <w:marTop w:val="0"/>
          <w:marBottom w:val="0"/>
          <w:divBdr>
            <w:top w:val="none" w:sz="0" w:space="0" w:color="auto"/>
            <w:left w:val="none" w:sz="0" w:space="0" w:color="auto"/>
            <w:bottom w:val="none" w:sz="0" w:space="0" w:color="auto"/>
            <w:right w:val="none" w:sz="0" w:space="0" w:color="auto"/>
          </w:divBdr>
          <w:divsChild>
            <w:div w:id="525674847">
              <w:marLeft w:val="0"/>
              <w:marRight w:val="0"/>
              <w:marTop w:val="0"/>
              <w:marBottom w:val="0"/>
              <w:divBdr>
                <w:top w:val="none" w:sz="0" w:space="0" w:color="auto"/>
                <w:left w:val="none" w:sz="0" w:space="0" w:color="auto"/>
                <w:bottom w:val="none" w:sz="0" w:space="0" w:color="auto"/>
                <w:right w:val="none" w:sz="0" w:space="0" w:color="auto"/>
              </w:divBdr>
              <w:divsChild>
                <w:div w:id="117071652">
                  <w:marLeft w:val="0"/>
                  <w:marRight w:val="0"/>
                  <w:marTop w:val="0"/>
                  <w:marBottom w:val="0"/>
                  <w:divBdr>
                    <w:top w:val="none" w:sz="0" w:space="0" w:color="auto"/>
                    <w:left w:val="none" w:sz="0" w:space="0" w:color="auto"/>
                    <w:bottom w:val="none" w:sz="0" w:space="0" w:color="auto"/>
                    <w:right w:val="none" w:sz="0" w:space="0" w:color="auto"/>
                  </w:divBdr>
                  <w:divsChild>
                    <w:div w:id="2003969220">
                      <w:marLeft w:val="0"/>
                      <w:marRight w:val="0"/>
                      <w:marTop w:val="0"/>
                      <w:marBottom w:val="0"/>
                      <w:divBdr>
                        <w:top w:val="none" w:sz="0" w:space="0" w:color="auto"/>
                        <w:left w:val="none" w:sz="0" w:space="0" w:color="auto"/>
                        <w:bottom w:val="none" w:sz="0" w:space="0" w:color="auto"/>
                        <w:right w:val="none" w:sz="0" w:space="0" w:color="auto"/>
                      </w:divBdr>
                      <w:divsChild>
                        <w:div w:id="194028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7084457">
      <w:bodyDiv w:val="1"/>
      <w:marLeft w:val="0"/>
      <w:marRight w:val="0"/>
      <w:marTop w:val="0"/>
      <w:marBottom w:val="0"/>
      <w:divBdr>
        <w:top w:val="none" w:sz="0" w:space="0" w:color="auto"/>
        <w:left w:val="none" w:sz="0" w:space="0" w:color="auto"/>
        <w:bottom w:val="none" w:sz="0" w:space="0" w:color="auto"/>
        <w:right w:val="none" w:sz="0" w:space="0" w:color="auto"/>
      </w:divBdr>
      <w:divsChild>
        <w:div w:id="576985870">
          <w:marLeft w:val="0"/>
          <w:marRight w:val="0"/>
          <w:marTop w:val="0"/>
          <w:marBottom w:val="0"/>
          <w:divBdr>
            <w:top w:val="none" w:sz="0" w:space="0" w:color="auto"/>
            <w:left w:val="none" w:sz="0" w:space="0" w:color="auto"/>
            <w:bottom w:val="none" w:sz="0" w:space="0" w:color="auto"/>
            <w:right w:val="none" w:sz="0" w:space="0" w:color="auto"/>
          </w:divBdr>
          <w:divsChild>
            <w:div w:id="1114592646">
              <w:marLeft w:val="0"/>
              <w:marRight w:val="0"/>
              <w:marTop w:val="0"/>
              <w:marBottom w:val="0"/>
              <w:divBdr>
                <w:top w:val="none" w:sz="0" w:space="0" w:color="auto"/>
                <w:left w:val="none" w:sz="0" w:space="0" w:color="auto"/>
                <w:bottom w:val="none" w:sz="0" w:space="0" w:color="auto"/>
                <w:right w:val="none" w:sz="0" w:space="0" w:color="auto"/>
              </w:divBdr>
              <w:divsChild>
                <w:div w:id="883953036">
                  <w:marLeft w:val="0"/>
                  <w:marRight w:val="0"/>
                  <w:marTop w:val="0"/>
                  <w:marBottom w:val="0"/>
                  <w:divBdr>
                    <w:top w:val="none" w:sz="0" w:space="0" w:color="auto"/>
                    <w:left w:val="none" w:sz="0" w:space="0" w:color="auto"/>
                    <w:bottom w:val="none" w:sz="0" w:space="0" w:color="auto"/>
                    <w:right w:val="none" w:sz="0" w:space="0" w:color="auto"/>
                  </w:divBdr>
                  <w:divsChild>
                    <w:div w:id="1191576831">
                      <w:marLeft w:val="0"/>
                      <w:marRight w:val="0"/>
                      <w:marTop w:val="0"/>
                      <w:marBottom w:val="0"/>
                      <w:divBdr>
                        <w:top w:val="none" w:sz="0" w:space="0" w:color="auto"/>
                        <w:left w:val="none" w:sz="0" w:space="0" w:color="auto"/>
                        <w:bottom w:val="none" w:sz="0" w:space="0" w:color="auto"/>
                        <w:right w:val="none" w:sz="0" w:space="0" w:color="auto"/>
                      </w:divBdr>
                      <w:divsChild>
                        <w:div w:id="55161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6401034">
      <w:bodyDiv w:val="1"/>
      <w:marLeft w:val="0"/>
      <w:marRight w:val="0"/>
      <w:marTop w:val="0"/>
      <w:marBottom w:val="0"/>
      <w:divBdr>
        <w:top w:val="none" w:sz="0" w:space="0" w:color="auto"/>
        <w:left w:val="none" w:sz="0" w:space="0" w:color="auto"/>
        <w:bottom w:val="none" w:sz="0" w:space="0" w:color="auto"/>
        <w:right w:val="none" w:sz="0" w:space="0" w:color="auto"/>
      </w:divBdr>
      <w:divsChild>
        <w:div w:id="365101439">
          <w:marLeft w:val="0"/>
          <w:marRight w:val="0"/>
          <w:marTop w:val="0"/>
          <w:marBottom w:val="0"/>
          <w:divBdr>
            <w:top w:val="none" w:sz="0" w:space="0" w:color="auto"/>
            <w:left w:val="none" w:sz="0" w:space="0" w:color="auto"/>
            <w:bottom w:val="none" w:sz="0" w:space="0" w:color="auto"/>
            <w:right w:val="none" w:sz="0" w:space="0" w:color="auto"/>
          </w:divBdr>
          <w:divsChild>
            <w:div w:id="824930025">
              <w:marLeft w:val="0"/>
              <w:marRight w:val="0"/>
              <w:marTop w:val="0"/>
              <w:marBottom w:val="0"/>
              <w:divBdr>
                <w:top w:val="none" w:sz="0" w:space="0" w:color="auto"/>
                <w:left w:val="none" w:sz="0" w:space="0" w:color="auto"/>
                <w:bottom w:val="none" w:sz="0" w:space="0" w:color="auto"/>
                <w:right w:val="none" w:sz="0" w:space="0" w:color="auto"/>
              </w:divBdr>
              <w:divsChild>
                <w:div w:id="2138253343">
                  <w:marLeft w:val="0"/>
                  <w:marRight w:val="0"/>
                  <w:marTop w:val="0"/>
                  <w:marBottom w:val="0"/>
                  <w:divBdr>
                    <w:top w:val="none" w:sz="0" w:space="0" w:color="auto"/>
                    <w:left w:val="none" w:sz="0" w:space="0" w:color="auto"/>
                    <w:bottom w:val="none" w:sz="0" w:space="0" w:color="auto"/>
                    <w:right w:val="none" w:sz="0" w:space="0" w:color="auto"/>
                  </w:divBdr>
                  <w:divsChild>
                    <w:div w:id="2032140521">
                      <w:marLeft w:val="0"/>
                      <w:marRight w:val="0"/>
                      <w:marTop w:val="0"/>
                      <w:marBottom w:val="0"/>
                      <w:divBdr>
                        <w:top w:val="none" w:sz="0" w:space="0" w:color="auto"/>
                        <w:left w:val="none" w:sz="0" w:space="0" w:color="auto"/>
                        <w:bottom w:val="none" w:sz="0" w:space="0" w:color="auto"/>
                        <w:right w:val="none" w:sz="0" w:space="0" w:color="auto"/>
                      </w:divBdr>
                      <w:divsChild>
                        <w:div w:id="60812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7998248">
      <w:bodyDiv w:val="1"/>
      <w:marLeft w:val="0"/>
      <w:marRight w:val="0"/>
      <w:marTop w:val="0"/>
      <w:marBottom w:val="0"/>
      <w:divBdr>
        <w:top w:val="none" w:sz="0" w:space="0" w:color="auto"/>
        <w:left w:val="none" w:sz="0" w:space="0" w:color="auto"/>
        <w:bottom w:val="none" w:sz="0" w:space="0" w:color="auto"/>
        <w:right w:val="none" w:sz="0" w:space="0" w:color="auto"/>
      </w:divBdr>
    </w:div>
    <w:div w:id="2093501341">
      <w:bodyDiv w:val="1"/>
      <w:marLeft w:val="0"/>
      <w:marRight w:val="0"/>
      <w:marTop w:val="0"/>
      <w:marBottom w:val="0"/>
      <w:divBdr>
        <w:top w:val="none" w:sz="0" w:space="0" w:color="auto"/>
        <w:left w:val="none" w:sz="0" w:space="0" w:color="auto"/>
        <w:bottom w:val="none" w:sz="0" w:space="0" w:color="auto"/>
        <w:right w:val="none" w:sz="0" w:space="0" w:color="auto"/>
      </w:divBdr>
      <w:divsChild>
        <w:div w:id="1622226984">
          <w:marLeft w:val="0"/>
          <w:marRight w:val="0"/>
          <w:marTop w:val="0"/>
          <w:marBottom w:val="0"/>
          <w:divBdr>
            <w:top w:val="none" w:sz="0" w:space="0" w:color="auto"/>
            <w:left w:val="none" w:sz="0" w:space="0" w:color="auto"/>
            <w:bottom w:val="none" w:sz="0" w:space="0" w:color="auto"/>
            <w:right w:val="none" w:sz="0" w:space="0" w:color="auto"/>
          </w:divBdr>
          <w:divsChild>
            <w:div w:id="115876298">
              <w:marLeft w:val="0"/>
              <w:marRight w:val="0"/>
              <w:marTop w:val="0"/>
              <w:marBottom w:val="0"/>
              <w:divBdr>
                <w:top w:val="none" w:sz="0" w:space="0" w:color="auto"/>
                <w:left w:val="none" w:sz="0" w:space="0" w:color="auto"/>
                <w:bottom w:val="none" w:sz="0" w:space="0" w:color="auto"/>
                <w:right w:val="none" w:sz="0" w:space="0" w:color="auto"/>
              </w:divBdr>
              <w:divsChild>
                <w:div w:id="73108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578923-F29C-46E7-A425-8069F82A6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449</Words>
  <Characters>2564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2023-01-20T22:24:00Z</dcterms:created>
  <dcterms:modified xsi:type="dcterms:W3CDTF">2023-01-20T22:24:00Z</dcterms:modified>
</cp:coreProperties>
</file>